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461C7" w14:textId="0A540450" w:rsidR="00845ACF" w:rsidRPr="001A1BC2" w:rsidRDefault="001A1BC2" w:rsidP="001A1BC2">
      <w:pPr>
        <w:pStyle w:val="Title"/>
        <w:rPr>
          <w:color w:val="00558C"/>
        </w:rPr>
      </w:pPr>
      <w:r>
        <w:rPr>
          <w:color w:val="00558C"/>
        </w:rPr>
        <w:t>NAVGUIDE 2022 publication plan</w:t>
      </w:r>
    </w:p>
    <w:p w14:paraId="213396CB" w14:textId="6FBB7FFF" w:rsidR="00C44014" w:rsidRPr="008C524F" w:rsidRDefault="006F33AF" w:rsidP="00EC2842">
      <w:pPr>
        <w:pStyle w:val="Heading1"/>
        <w:keepLines w:val="0"/>
        <w:numPr>
          <w:ilvl w:val="0"/>
          <w:numId w:val="2"/>
        </w:numPr>
        <w:spacing w:after="240" w:line="240" w:lineRule="auto"/>
        <w:ind w:left="360"/>
        <w:rPr>
          <w:rFonts w:ascii="Calibri" w:eastAsia="Batang" w:hAnsi="Calibri" w:cs="Calibri"/>
          <w:b/>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Introduction</w:t>
      </w:r>
    </w:p>
    <w:p w14:paraId="7B9DE651" w14:textId="075FAB1F" w:rsidR="00826BFD" w:rsidRDefault="009B1640" w:rsidP="009100AB">
      <w:pPr>
        <w:pStyle w:val="BodyText"/>
      </w:pPr>
      <w:r>
        <w:t xml:space="preserve">The </w:t>
      </w:r>
      <w:r w:rsidR="007E52B2">
        <w:t>NAVGUIDE</w:t>
      </w:r>
      <w:r>
        <w:t xml:space="preserve"> has been a signature document and information source for IALA members and </w:t>
      </w:r>
      <w:r w:rsidR="009F4729">
        <w:t xml:space="preserve">Marine Aids to Navigation (AtoN) </w:t>
      </w:r>
      <w:r>
        <w:t xml:space="preserve">users for many years. The guide plays an important role within the IALA information suite and </w:t>
      </w:r>
      <w:r w:rsidRPr="000F31C9">
        <w:t>is regarded</w:t>
      </w:r>
      <w:r>
        <w:t xml:space="preserve"> as a primary source of information for </w:t>
      </w:r>
      <w:r w:rsidR="009F4729">
        <w:t>AtoN</w:t>
      </w:r>
      <w:r>
        <w:t xml:space="preserve"> </w:t>
      </w:r>
      <w:r w:rsidR="00393B1A">
        <w:t xml:space="preserve">managers and </w:t>
      </w:r>
      <w:r>
        <w:t>practitioners along with the IALA Standards, Recommendations, Guidelines, Manuals and other publications.</w:t>
      </w:r>
    </w:p>
    <w:p w14:paraId="44DF360A" w14:textId="1CBEE148" w:rsidR="004E2714" w:rsidRDefault="007527F6" w:rsidP="009100AB">
      <w:pPr>
        <w:pStyle w:val="BodyText"/>
      </w:pPr>
      <w:r>
        <w:t xml:space="preserve">Following </w:t>
      </w:r>
      <w:r w:rsidR="007D59FE">
        <w:t xml:space="preserve">its decision to </w:t>
      </w:r>
      <w:r w:rsidR="00752886">
        <w:t xml:space="preserve">transfer the </w:t>
      </w:r>
      <w:r w:rsidR="00826BFD">
        <w:t xml:space="preserve">organizing role of the publication </w:t>
      </w:r>
      <w:r w:rsidR="00595AC8">
        <w:t xml:space="preserve">from ARM </w:t>
      </w:r>
      <w:r w:rsidR="00826BFD">
        <w:t>to the Secretariat from 2018</w:t>
      </w:r>
      <w:r w:rsidR="00D67DCB">
        <w:t xml:space="preserve">, </w:t>
      </w:r>
      <w:r w:rsidR="00470A6F">
        <w:t xml:space="preserve">the Secretariat has </w:t>
      </w:r>
      <w:r w:rsidR="000472C3">
        <w:t xml:space="preserve">prepared this document </w:t>
      </w:r>
      <w:r w:rsidR="00671D7B">
        <w:t xml:space="preserve">with the intention </w:t>
      </w:r>
      <w:r w:rsidR="00C032A1">
        <w:t xml:space="preserve">of helping </w:t>
      </w:r>
      <w:r w:rsidR="004E2714">
        <w:t xml:space="preserve">the writers of </w:t>
      </w:r>
      <w:r w:rsidR="00770055">
        <w:t xml:space="preserve">the NAVGUIDE 2022. </w:t>
      </w:r>
    </w:p>
    <w:p w14:paraId="763B0034" w14:textId="69A96EF9" w:rsidR="006F33AF" w:rsidRPr="008C2BDD" w:rsidRDefault="00770055" w:rsidP="009100AB">
      <w:pPr>
        <w:pStyle w:val="BodyText"/>
      </w:pPr>
      <w:r>
        <w:t>The purpose of this plan is to</w:t>
      </w:r>
      <w:r w:rsidR="000472C3">
        <w:t xml:space="preserve"> define</w:t>
      </w:r>
      <w:r w:rsidR="0092400D">
        <w:t xml:space="preserve"> </w:t>
      </w:r>
      <w:r w:rsidR="000472C3">
        <w:t xml:space="preserve">the </w:t>
      </w:r>
      <w:r w:rsidR="00207C74">
        <w:t xml:space="preserve">detailed </w:t>
      </w:r>
      <w:r w:rsidR="008C2BDD">
        <w:t>ground rule</w:t>
      </w:r>
      <w:r w:rsidR="000472C3">
        <w:t xml:space="preserve">, </w:t>
      </w:r>
      <w:r w:rsidR="006B7112">
        <w:t xml:space="preserve">contents, </w:t>
      </w:r>
      <w:r w:rsidR="000472C3">
        <w:t xml:space="preserve">format, </w:t>
      </w:r>
      <w:r w:rsidR="00E90DFD">
        <w:t>structure and time frames</w:t>
      </w:r>
      <w:r>
        <w:t xml:space="preserve"> </w:t>
      </w:r>
      <w:r w:rsidR="006B7112">
        <w:t>for</w:t>
      </w:r>
      <w:r w:rsidR="00BA7A7D">
        <w:t xml:space="preserve"> </w:t>
      </w:r>
      <w:r w:rsidR="004E2F4D">
        <w:t xml:space="preserve">the </w:t>
      </w:r>
      <w:r w:rsidR="00BA7A7D">
        <w:t>harmonize</w:t>
      </w:r>
      <w:r w:rsidR="006B7112">
        <w:t>d</w:t>
      </w:r>
      <w:r w:rsidR="00BA7A7D">
        <w:t xml:space="preserve"> </w:t>
      </w:r>
      <w:r w:rsidR="00F96A0D">
        <w:t xml:space="preserve">and </w:t>
      </w:r>
      <w:r w:rsidR="008C2BDD">
        <w:t>balanced</w:t>
      </w:r>
      <w:r w:rsidR="00F96A0D">
        <w:t xml:space="preserve"> </w:t>
      </w:r>
      <w:r w:rsidR="002364BA">
        <w:t>outcome.</w:t>
      </w:r>
    </w:p>
    <w:p w14:paraId="3A70F772" w14:textId="7C93E33B" w:rsidR="00984288" w:rsidRPr="008C524F" w:rsidRDefault="00984288" w:rsidP="008C524F">
      <w:pPr>
        <w:pStyle w:val="Heading1"/>
        <w:keepLines w:val="0"/>
        <w:numPr>
          <w:ilvl w:val="0"/>
          <w:numId w:val="2"/>
        </w:numPr>
        <w:spacing w:after="240" w:line="240" w:lineRule="auto"/>
        <w:ind w:left="360"/>
        <w:rPr>
          <w:rFonts w:ascii="Calibri" w:eastAsia="Batang" w:hAnsi="Calibri" w:cs="Calibri"/>
          <w:b/>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NAVGUIDE Coordinators</w:t>
      </w:r>
    </w:p>
    <w:p w14:paraId="5081553B" w14:textId="193AA023" w:rsidR="00984288" w:rsidRPr="00984288" w:rsidRDefault="00FD18FF" w:rsidP="00984288">
      <w:r>
        <w:t xml:space="preserve">Each Committees designated the coordinators </w:t>
      </w:r>
      <w:r w:rsidR="00B86A73">
        <w:t>for revision of NAVGUIDE as following;</w:t>
      </w:r>
    </w:p>
    <w:tbl>
      <w:tblPr>
        <w:tblStyle w:val="TableGrid"/>
        <w:tblW w:w="0" w:type="auto"/>
        <w:tblLook w:val="04A0" w:firstRow="1" w:lastRow="0" w:firstColumn="1" w:lastColumn="0" w:noHBand="0" w:noVBand="1"/>
      </w:tblPr>
      <w:tblGrid>
        <w:gridCol w:w="1435"/>
        <w:gridCol w:w="3690"/>
        <w:gridCol w:w="3891"/>
      </w:tblGrid>
      <w:tr w:rsidR="00984288" w14:paraId="5A6611D7" w14:textId="77777777" w:rsidTr="00C043E8">
        <w:tc>
          <w:tcPr>
            <w:tcW w:w="1435" w:type="dxa"/>
            <w:shd w:val="clear" w:color="auto" w:fill="D9D9D9" w:themeFill="background1" w:themeFillShade="D9"/>
          </w:tcPr>
          <w:p w14:paraId="78BFD2FF" w14:textId="77777777" w:rsidR="00984288" w:rsidRDefault="00984288" w:rsidP="00D119C8">
            <w:r>
              <w:t>Committee</w:t>
            </w:r>
          </w:p>
        </w:tc>
        <w:tc>
          <w:tcPr>
            <w:tcW w:w="3690" w:type="dxa"/>
            <w:shd w:val="clear" w:color="auto" w:fill="D9D9D9" w:themeFill="background1" w:themeFillShade="D9"/>
          </w:tcPr>
          <w:p w14:paraId="720E724D" w14:textId="77777777" w:rsidR="00984288" w:rsidRDefault="00984288" w:rsidP="00D119C8">
            <w:r>
              <w:t>Name</w:t>
            </w:r>
          </w:p>
        </w:tc>
        <w:tc>
          <w:tcPr>
            <w:tcW w:w="3891" w:type="dxa"/>
            <w:shd w:val="clear" w:color="auto" w:fill="D9D9D9" w:themeFill="background1" w:themeFillShade="D9"/>
          </w:tcPr>
          <w:p w14:paraId="2F43E2F1" w14:textId="77777777" w:rsidR="00984288" w:rsidRDefault="00984288" w:rsidP="00D119C8">
            <w:r>
              <w:t>Email</w:t>
            </w:r>
          </w:p>
        </w:tc>
      </w:tr>
      <w:tr w:rsidR="00984288" w14:paraId="64ECC98D" w14:textId="77777777" w:rsidTr="00D119C8">
        <w:tc>
          <w:tcPr>
            <w:tcW w:w="1435" w:type="dxa"/>
          </w:tcPr>
          <w:p w14:paraId="18C73A3A" w14:textId="77777777" w:rsidR="00984288" w:rsidRDefault="00984288" w:rsidP="00D119C8">
            <w:r>
              <w:t>VTS</w:t>
            </w:r>
          </w:p>
        </w:tc>
        <w:tc>
          <w:tcPr>
            <w:tcW w:w="3690" w:type="dxa"/>
          </w:tcPr>
          <w:p w14:paraId="2E1183BC" w14:textId="77777777" w:rsidR="00984288" w:rsidRDefault="00984288" w:rsidP="00D119C8">
            <w:r>
              <w:t>Jillian Carson Jackson, Nautical Institute</w:t>
            </w:r>
          </w:p>
        </w:tc>
        <w:tc>
          <w:tcPr>
            <w:tcW w:w="3891" w:type="dxa"/>
          </w:tcPr>
          <w:p w14:paraId="70F793C4" w14:textId="100A658A" w:rsidR="00984288" w:rsidRDefault="00806DD2" w:rsidP="00D119C8">
            <w:hyperlink r:id="rId10" w:history="1">
              <w:r w:rsidR="00B86A73" w:rsidRPr="001D124A">
                <w:rPr>
                  <w:rStyle w:val="Hyperlink"/>
                </w:rPr>
                <w:t>jillian@jcjconsulting.net</w:t>
              </w:r>
            </w:hyperlink>
          </w:p>
        </w:tc>
      </w:tr>
      <w:tr w:rsidR="00984288" w14:paraId="2425C74F" w14:textId="77777777" w:rsidTr="00D119C8">
        <w:tc>
          <w:tcPr>
            <w:tcW w:w="1435" w:type="dxa"/>
          </w:tcPr>
          <w:p w14:paraId="6AFD1018" w14:textId="77777777" w:rsidR="00984288" w:rsidRDefault="00984288" w:rsidP="00D119C8">
            <w:r>
              <w:t>ENG</w:t>
            </w:r>
          </w:p>
        </w:tc>
        <w:tc>
          <w:tcPr>
            <w:tcW w:w="3690" w:type="dxa"/>
          </w:tcPr>
          <w:p w14:paraId="095F5BD0" w14:textId="77777777" w:rsidR="00984288" w:rsidRDefault="00984288" w:rsidP="00D119C8">
            <w:r>
              <w:rPr>
                <w:rFonts w:ascii="Calibri" w:hAnsi="Calibri" w:cs="Calibri"/>
                <w:color w:val="000000"/>
                <w:lang w:val="fr-FR" w:eastAsia="fr-FR"/>
              </w:rPr>
              <w:t>Robert Dale, Trinity House</w:t>
            </w:r>
          </w:p>
        </w:tc>
        <w:tc>
          <w:tcPr>
            <w:tcW w:w="3891" w:type="dxa"/>
          </w:tcPr>
          <w:p w14:paraId="2A51EE0A" w14:textId="05DCCC1D" w:rsidR="00984288" w:rsidRDefault="00806DD2" w:rsidP="00D119C8">
            <w:hyperlink r:id="rId11" w:history="1">
              <w:r w:rsidR="00B86A73" w:rsidRPr="001D124A">
                <w:rPr>
                  <w:rStyle w:val="Hyperlink"/>
                  <w:rFonts w:ascii="Calibri" w:hAnsi="Calibri" w:cs="Calibri"/>
                  <w:lang w:val="fr-FR" w:eastAsia="fr-FR"/>
                </w:rPr>
                <w:t>Rob.dale@thls.org</w:t>
              </w:r>
            </w:hyperlink>
          </w:p>
        </w:tc>
      </w:tr>
      <w:tr w:rsidR="00984288" w14:paraId="0AD0AC44" w14:textId="77777777" w:rsidTr="00D119C8">
        <w:tc>
          <w:tcPr>
            <w:tcW w:w="1435" w:type="dxa"/>
          </w:tcPr>
          <w:p w14:paraId="585BD4B9" w14:textId="77777777" w:rsidR="00984288" w:rsidRDefault="00984288" w:rsidP="00D119C8">
            <w:r>
              <w:t>ARM</w:t>
            </w:r>
          </w:p>
        </w:tc>
        <w:tc>
          <w:tcPr>
            <w:tcW w:w="3690" w:type="dxa"/>
          </w:tcPr>
          <w:p w14:paraId="55FCB1CB" w14:textId="77777777" w:rsidR="00984288" w:rsidRDefault="00984288" w:rsidP="00D119C8">
            <w:r>
              <w:rPr>
                <w:lang w:val="en-GB"/>
              </w:rPr>
              <w:t>Natasha McMahon, Canadian Coastguard</w:t>
            </w:r>
          </w:p>
        </w:tc>
        <w:tc>
          <w:tcPr>
            <w:tcW w:w="3891" w:type="dxa"/>
          </w:tcPr>
          <w:p w14:paraId="5A3DAADC" w14:textId="77777777" w:rsidR="00984288" w:rsidRPr="00416164" w:rsidRDefault="00984288" w:rsidP="00D119C8">
            <w:pPr>
              <w:rPr>
                <w:rFonts w:ascii="Calibri" w:hAnsi="Calibri" w:cs="Calibri"/>
                <w:color w:val="000000"/>
                <w:lang w:eastAsia="fr-FR"/>
              </w:rPr>
            </w:pPr>
            <w:r w:rsidRPr="00416164">
              <w:rPr>
                <w:rFonts w:ascii="Calibri" w:hAnsi="Calibri" w:cs="Calibri"/>
                <w:color w:val="000000"/>
                <w:lang w:eastAsia="fr-FR"/>
              </w:rPr>
              <w:t>natasha.mcmahon@dfo-mpo.gc.ca</w:t>
            </w:r>
          </w:p>
        </w:tc>
      </w:tr>
      <w:tr w:rsidR="00984288" w14:paraId="7963968F" w14:textId="77777777" w:rsidTr="00D119C8">
        <w:tc>
          <w:tcPr>
            <w:tcW w:w="1435" w:type="dxa"/>
          </w:tcPr>
          <w:p w14:paraId="026D673A" w14:textId="77777777" w:rsidR="00984288" w:rsidRDefault="00984288" w:rsidP="00D119C8">
            <w:r>
              <w:t>ENAV</w:t>
            </w:r>
          </w:p>
        </w:tc>
        <w:tc>
          <w:tcPr>
            <w:tcW w:w="3690" w:type="dxa"/>
          </w:tcPr>
          <w:p w14:paraId="3A1DCA3A" w14:textId="77777777" w:rsidR="00984288" w:rsidRDefault="00984288" w:rsidP="00D119C8">
            <w:r w:rsidRPr="001A44FD">
              <w:rPr>
                <w:rFonts w:ascii="Calibri" w:hAnsi="Calibri" w:cs="Calibri"/>
                <w:color w:val="000000"/>
                <w:lang w:val="fr-FR" w:eastAsia="fr-FR"/>
              </w:rPr>
              <w:t>Mahesh Alimchandani</w:t>
            </w:r>
          </w:p>
        </w:tc>
        <w:tc>
          <w:tcPr>
            <w:tcW w:w="3891" w:type="dxa"/>
          </w:tcPr>
          <w:p w14:paraId="23E3E8B8" w14:textId="77777777" w:rsidR="00984288" w:rsidRPr="00416164" w:rsidRDefault="00984288" w:rsidP="00D119C8">
            <w:pPr>
              <w:rPr>
                <w:rFonts w:ascii="Calibri" w:hAnsi="Calibri" w:cs="Calibri"/>
                <w:color w:val="000000"/>
                <w:lang w:eastAsia="fr-FR"/>
              </w:rPr>
            </w:pPr>
            <w:r w:rsidRPr="00416164">
              <w:rPr>
                <w:rFonts w:ascii="Calibri" w:hAnsi="Calibri" w:cs="Calibri"/>
                <w:color w:val="000000"/>
                <w:lang w:eastAsia="fr-FR"/>
              </w:rPr>
              <w:t>mahesh.alimchandani@amsa.gov.au</w:t>
            </w:r>
          </w:p>
        </w:tc>
      </w:tr>
    </w:tbl>
    <w:p w14:paraId="07EBD6BC" w14:textId="77777777" w:rsidR="00C53388" w:rsidRDefault="00C53388" w:rsidP="00C53388">
      <w:pPr>
        <w:spacing w:after="0" w:line="240" w:lineRule="auto"/>
      </w:pPr>
    </w:p>
    <w:p w14:paraId="67403EC6" w14:textId="72D59CC3" w:rsidR="00C53388" w:rsidRPr="00B4257D" w:rsidRDefault="00C53388" w:rsidP="00C53388">
      <w:pPr>
        <w:spacing w:after="0" w:line="240" w:lineRule="auto"/>
        <w:rPr>
          <w:rFonts w:ascii="Calibri" w:eastAsia="Times New Roman" w:hAnsi="Calibri" w:cs="Calibri"/>
        </w:rPr>
      </w:pPr>
      <w:r>
        <w:t>Contact point in Secretariat is Minsu Jeon, minsu.jeon@iala-aism.org</w:t>
      </w:r>
    </w:p>
    <w:p w14:paraId="487CD9E4" w14:textId="470D33BD" w:rsidR="00984288" w:rsidRPr="00984288" w:rsidDel="001A716D" w:rsidRDefault="00984288" w:rsidP="00984288">
      <w:pPr>
        <w:rPr>
          <w:del w:id="0" w:author="McMahon, Natasha" w:date="2020-03-12T15:24:00Z"/>
        </w:rPr>
      </w:pPr>
    </w:p>
    <w:p w14:paraId="6B79D564" w14:textId="2F396EC9" w:rsidR="00C244D4" w:rsidRPr="008C524F" w:rsidRDefault="003C5917" w:rsidP="008C524F">
      <w:pPr>
        <w:pStyle w:val="Heading1"/>
        <w:keepLines w:val="0"/>
        <w:numPr>
          <w:ilvl w:val="0"/>
          <w:numId w:val="2"/>
        </w:numPr>
        <w:spacing w:after="240" w:line="240" w:lineRule="auto"/>
        <w:ind w:left="360"/>
        <w:rPr>
          <w:rFonts w:ascii="Calibri" w:eastAsia="Batang" w:hAnsi="Calibri" w:cs="Calibri"/>
          <w:b/>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The g</w:t>
      </w:r>
      <w:r w:rsidR="008C2BDD" w:rsidRPr="008C524F">
        <w:rPr>
          <w:rFonts w:ascii="Calibri" w:eastAsia="Batang" w:hAnsi="Calibri" w:cs="Calibri"/>
          <w:b/>
          <w:caps/>
          <w:color w:val="0070C0"/>
          <w:kern w:val="28"/>
          <w:sz w:val="22"/>
          <w:szCs w:val="22"/>
          <w:lang w:val="en-GB" w:eastAsia="de-DE"/>
        </w:rPr>
        <w:t>round rule</w:t>
      </w:r>
      <w:r w:rsidR="00C244D4" w:rsidRPr="008C524F">
        <w:rPr>
          <w:rFonts w:ascii="Calibri" w:eastAsia="Batang" w:hAnsi="Calibri" w:cs="Calibri" w:hint="eastAsia"/>
          <w:b/>
          <w:caps/>
          <w:color w:val="0070C0"/>
          <w:kern w:val="28"/>
          <w:sz w:val="22"/>
          <w:szCs w:val="22"/>
          <w:lang w:val="en-GB" w:eastAsia="de-DE"/>
        </w:rPr>
        <w:t xml:space="preserve"> </w:t>
      </w:r>
      <w:r w:rsidR="002B3EA7" w:rsidRPr="008C524F">
        <w:rPr>
          <w:rFonts w:ascii="Calibri" w:eastAsia="Batang" w:hAnsi="Calibri" w:cs="Calibri"/>
          <w:b/>
          <w:caps/>
          <w:color w:val="0070C0"/>
          <w:kern w:val="28"/>
          <w:sz w:val="22"/>
          <w:szCs w:val="22"/>
          <w:lang w:val="en-GB" w:eastAsia="de-DE"/>
        </w:rPr>
        <w:t xml:space="preserve">for </w:t>
      </w:r>
      <w:r w:rsidR="00984288" w:rsidRPr="008C524F">
        <w:rPr>
          <w:rFonts w:ascii="Calibri" w:eastAsia="Batang" w:hAnsi="Calibri" w:cs="Calibri"/>
          <w:b/>
          <w:caps/>
          <w:color w:val="0070C0"/>
          <w:kern w:val="28"/>
          <w:sz w:val="22"/>
          <w:szCs w:val="22"/>
          <w:lang w:val="en-GB" w:eastAsia="de-DE"/>
        </w:rPr>
        <w:t>coordinators</w:t>
      </w:r>
    </w:p>
    <w:p w14:paraId="5D78E8C9" w14:textId="081BB559" w:rsidR="00777615" w:rsidRPr="005D50EA" w:rsidRDefault="00777615" w:rsidP="009100AB">
      <w:pPr>
        <w:pStyle w:val="BodyText"/>
      </w:pPr>
      <w:r>
        <w:t>NAVGUIDE</w:t>
      </w:r>
      <w:r w:rsidR="00A92B84">
        <w:t>’s aim</w:t>
      </w:r>
      <w:r w:rsidRPr="005D50EA">
        <w:t xml:space="preserve"> is </w:t>
      </w:r>
      <w:r w:rsidR="00A92B84">
        <w:t xml:space="preserve">to advance and disseminate knowledge in all the related areas of </w:t>
      </w:r>
      <w:r w:rsidR="00C80A34">
        <w:t xml:space="preserve">AtoN. For this purpose, </w:t>
      </w:r>
      <w:r w:rsidR="004701FE">
        <w:t>the ground rules are defined as follows:</w:t>
      </w:r>
    </w:p>
    <w:p w14:paraId="3C46C624" w14:textId="44CAD3EF" w:rsidR="00207C74" w:rsidRDefault="00A21E89" w:rsidP="00644088">
      <w:pPr>
        <w:pStyle w:val="ListParagraph"/>
        <w:numPr>
          <w:ilvl w:val="0"/>
          <w:numId w:val="13"/>
        </w:numPr>
        <w:jc w:val="both"/>
      </w:pPr>
      <w:r w:rsidRPr="00A21E89">
        <w:t>The writer</w:t>
      </w:r>
      <w:r w:rsidR="00644088">
        <w:t>s</w:t>
      </w:r>
      <w:r>
        <w:t xml:space="preserve"> have the discretion to </w:t>
      </w:r>
      <w:r w:rsidR="00002E2F">
        <w:t xml:space="preserve">decide the contents of the </w:t>
      </w:r>
      <w:r w:rsidR="00777615">
        <w:t>chapter</w:t>
      </w:r>
      <w:r w:rsidR="00D5133A">
        <w:t xml:space="preserve"> in close cooperation with the </w:t>
      </w:r>
      <w:r w:rsidR="00644088">
        <w:t>Committee.</w:t>
      </w:r>
    </w:p>
    <w:p w14:paraId="34315483" w14:textId="7C7EDF33" w:rsidR="00446BC4" w:rsidRPr="00446BC4" w:rsidRDefault="00446BC4" w:rsidP="00446BC4">
      <w:pPr>
        <w:pStyle w:val="ListParagraph"/>
        <w:numPr>
          <w:ilvl w:val="0"/>
          <w:numId w:val="13"/>
        </w:numPr>
        <w:jc w:val="both"/>
      </w:pPr>
      <w:r w:rsidRPr="00446BC4">
        <w:t xml:space="preserve">The 2022 NAVGUIDE will be an update of the current version. </w:t>
      </w:r>
    </w:p>
    <w:p w14:paraId="50945F68" w14:textId="671D0533" w:rsidR="00FE6991" w:rsidRDefault="00F51A79" w:rsidP="00644088">
      <w:pPr>
        <w:pStyle w:val="ListParagraph"/>
        <w:numPr>
          <w:ilvl w:val="0"/>
          <w:numId w:val="13"/>
        </w:numPr>
        <w:jc w:val="both"/>
      </w:pPr>
      <w:r>
        <w:t xml:space="preserve">Avoid duplication </w:t>
      </w:r>
      <w:r w:rsidR="00FE6991">
        <w:t xml:space="preserve">of the recommendations and guidelines. </w:t>
      </w:r>
    </w:p>
    <w:p w14:paraId="34B482F6" w14:textId="3B8B6FB9" w:rsidR="00644088" w:rsidRDefault="00166E4C" w:rsidP="00644088">
      <w:pPr>
        <w:pStyle w:val="ListParagraph"/>
        <w:numPr>
          <w:ilvl w:val="0"/>
          <w:numId w:val="13"/>
        </w:numPr>
        <w:jc w:val="both"/>
      </w:pPr>
      <w:r>
        <w:t xml:space="preserve">One </w:t>
      </w:r>
      <w:r w:rsidR="00E67900">
        <w:t>sub-</w:t>
      </w:r>
      <w:r>
        <w:t xml:space="preserve">chapter </w:t>
      </w:r>
      <w:r w:rsidR="008948E8">
        <w:t>should</w:t>
      </w:r>
      <w:r>
        <w:t xml:space="preserve"> not exceed </w:t>
      </w:r>
      <w:r w:rsidR="00E67900">
        <w:t>5 pages.</w:t>
      </w:r>
    </w:p>
    <w:p w14:paraId="3F7D103A" w14:textId="7E907D16" w:rsidR="00446BC4" w:rsidRPr="00446BC4" w:rsidRDefault="00BF64C3" w:rsidP="00446BC4">
      <w:pPr>
        <w:pStyle w:val="ListParagraph"/>
        <w:numPr>
          <w:ilvl w:val="0"/>
          <w:numId w:val="13"/>
        </w:numPr>
        <w:jc w:val="both"/>
      </w:pPr>
      <w:r>
        <w:lastRenderedPageBreak/>
        <w:t>Definitions of</w:t>
      </w:r>
      <w:r w:rsidR="00446BC4" w:rsidRPr="00446BC4">
        <w:t xml:space="preserve"> </w:t>
      </w:r>
      <w:r>
        <w:t xml:space="preserve">defined </w:t>
      </w:r>
      <w:r w:rsidR="00446BC4" w:rsidRPr="00446BC4">
        <w:t>terms should refer</w:t>
      </w:r>
      <w:r w:rsidR="003C5917">
        <w:t xml:space="preserve"> to</w:t>
      </w:r>
      <w:r w:rsidR="00446BC4" w:rsidRPr="00446BC4">
        <w:t xml:space="preserve"> the IALA dictionary. </w:t>
      </w:r>
    </w:p>
    <w:p w14:paraId="5FDFDC0E" w14:textId="36DE3C07" w:rsidR="00E67900" w:rsidRDefault="004033F7" w:rsidP="00644088">
      <w:pPr>
        <w:pStyle w:val="ListParagraph"/>
        <w:numPr>
          <w:ilvl w:val="0"/>
          <w:numId w:val="13"/>
        </w:numPr>
        <w:jc w:val="both"/>
      </w:pPr>
      <w:r w:rsidRPr="009023C3">
        <w:t xml:space="preserve">All references mentioned in the </w:t>
      </w:r>
      <w:r w:rsidR="009023C3" w:rsidRPr="009023C3">
        <w:t>r</w:t>
      </w:r>
      <w:r w:rsidRPr="009023C3">
        <w:t xml:space="preserve">eference </w:t>
      </w:r>
      <w:r w:rsidR="009023C3" w:rsidRPr="009023C3">
        <w:t>notes</w:t>
      </w:r>
      <w:r w:rsidRPr="009023C3">
        <w:t xml:space="preserve"> </w:t>
      </w:r>
      <w:r w:rsidRPr="00BB28EA">
        <w:rPr>
          <w:noProof/>
        </w:rPr>
        <w:t>are cited</w:t>
      </w:r>
      <w:r w:rsidRPr="009023C3">
        <w:t xml:space="preserve"> in the text, and vice versa</w:t>
      </w:r>
    </w:p>
    <w:p w14:paraId="048050C0" w14:textId="0467D410" w:rsidR="00714495" w:rsidRPr="008C524F" w:rsidRDefault="00D96BE8" w:rsidP="008C524F">
      <w:pPr>
        <w:pStyle w:val="Heading1"/>
        <w:keepLines w:val="0"/>
        <w:numPr>
          <w:ilvl w:val="0"/>
          <w:numId w:val="2"/>
        </w:numPr>
        <w:spacing w:after="240" w:line="240" w:lineRule="auto"/>
        <w:ind w:left="360"/>
        <w:rPr>
          <w:rFonts w:ascii="Calibri" w:eastAsia="Batang" w:hAnsi="Calibri" w:cs="Calibri"/>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S</w:t>
      </w:r>
      <w:r w:rsidR="00D200A9" w:rsidRPr="008C524F">
        <w:rPr>
          <w:rFonts w:ascii="Calibri" w:eastAsia="Batang" w:hAnsi="Calibri" w:cs="Calibri" w:hint="eastAsia"/>
          <w:b/>
          <w:caps/>
          <w:color w:val="0070C0"/>
          <w:kern w:val="28"/>
          <w:sz w:val="22"/>
          <w:szCs w:val="22"/>
          <w:lang w:val="en-GB" w:eastAsia="de-DE"/>
        </w:rPr>
        <w:t>tructure</w:t>
      </w:r>
      <w:r w:rsidRPr="008C524F">
        <w:rPr>
          <w:rFonts w:ascii="Calibri" w:eastAsia="Batang" w:hAnsi="Calibri" w:cs="Calibri"/>
          <w:b/>
          <w:caps/>
          <w:color w:val="0070C0"/>
          <w:kern w:val="28"/>
          <w:sz w:val="22"/>
          <w:szCs w:val="22"/>
          <w:lang w:val="en-GB" w:eastAsia="de-DE"/>
        </w:rPr>
        <w:t xml:space="preserve"> </w:t>
      </w:r>
      <w:r w:rsidR="00B86A73" w:rsidRPr="008C524F">
        <w:rPr>
          <w:rFonts w:ascii="Calibri" w:eastAsia="Batang" w:hAnsi="Calibri" w:cs="Calibri"/>
          <w:b/>
          <w:caps/>
          <w:color w:val="0070C0"/>
          <w:kern w:val="28"/>
          <w:sz w:val="22"/>
          <w:szCs w:val="22"/>
          <w:lang w:val="en-GB" w:eastAsia="de-DE"/>
        </w:rPr>
        <w:t xml:space="preserve">and format </w:t>
      </w:r>
      <w:r w:rsidRPr="008C524F">
        <w:rPr>
          <w:rFonts w:ascii="Calibri" w:eastAsia="Batang" w:hAnsi="Calibri" w:cs="Calibri"/>
          <w:b/>
          <w:caps/>
          <w:color w:val="0070C0"/>
          <w:kern w:val="28"/>
          <w:sz w:val="22"/>
          <w:szCs w:val="22"/>
          <w:lang w:val="en-GB" w:eastAsia="de-DE"/>
        </w:rPr>
        <w:t>of the contents</w:t>
      </w:r>
    </w:p>
    <w:p w14:paraId="790174E1" w14:textId="7EB0C7A4" w:rsidR="00D33B4C" w:rsidRPr="00D33B4C" w:rsidRDefault="00D33B4C" w:rsidP="009100AB">
      <w:pPr>
        <w:pStyle w:val="BodyText"/>
        <w:rPr>
          <w:b/>
        </w:rPr>
      </w:pPr>
      <w:r w:rsidRPr="00D33B4C">
        <w:rPr>
          <w:b/>
        </w:rPr>
        <w:t>4.1 Structure</w:t>
      </w:r>
    </w:p>
    <w:p w14:paraId="7D0B0817" w14:textId="31D692A9" w:rsidR="006C6CC6" w:rsidRDefault="00714495" w:rsidP="009100AB">
      <w:pPr>
        <w:pStyle w:val="BodyText"/>
      </w:pPr>
      <w:r w:rsidRPr="009100AB">
        <w:t xml:space="preserve">The </w:t>
      </w:r>
      <w:r w:rsidR="00D33941">
        <w:t xml:space="preserve">current </w:t>
      </w:r>
      <w:r w:rsidR="005C1D1C" w:rsidRPr="009100AB">
        <w:t>NAVGUIDE</w:t>
      </w:r>
      <w:r w:rsidR="000535F9">
        <w:t xml:space="preserve"> </w:t>
      </w:r>
      <w:r w:rsidR="000535F9">
        <w:rPr>
          <w:noProof/>
        </w:rPr>
        <w:t>has</w:t>
      </w:r>
      <w:r w:rsidR="00D26988" w:rsidRPr="009100AB">
        <w:t xml:space="preserve"> </w:t>
      </w:r>
      <w:r w:rsidR="000535F9">
        <w:t xml:space="preserve">8 </w:t>
      </w:r>
      <w:r w:rsidR="00174821" w:rsidRPr="009100AB">
        <w:t>chapters</w:t>
      </w:r>
      <w:r w:rsidR="000535F9" w:rsidRPr="00D33537">
        <w:rPr>
          <w:noProof/>
        </w:rPr>
        <w:t>, and</w:t>
      </w:r>
      <w:r w:rsidR="006C6CC6">
        <w:t xml:space="preserve"> since IALA </w:t>
      </w:r>
      <w:r w:rsidR="008F199E">
        <w:t>General</w:t>
      </w:r>
      <w:r w:rsidR="000535F9">
        <w:t xml:space="preserve"> Assembly </w:t>
      </w:r>
      <w:r w:rsidR="006C6CC6">
        <w:t xml:space="preserve">adopted new </w:t>
      </w:r>
      <w:r w:rsidR="000535F9">
        <w:t xml:space="preserve">IALA </w:t>
      </w:r>
      <w:r w:rsidR="006C6CC6">
        <w:t>Standard</w:t>
      </w:r>
      <w:r w:rsidR="000535F9">
        <w:t>s</w:t>
      </w:r>
      <w:r w:rsidR="006C6CC6">
        <w:t xml:space="preserve"> in 2018, the </w:t>
      </w:r>
      <w:r w:rsidR="000535F9">
        <w:t xml:space="preserve">new version </w:t>
      </w:r>
      <w:r w:rsidR="006C6CC6">
        <w:t xml:space="preserve">NAVGUIDE </w:t>
      </w:r>
      <w:r w:rsidR="006C6CC6" w:rsidRPr="00BB28EA">
        <w:rPr>
          <w:noProof/>
        </w:rPr>
        <w:t>will follow</w:t>
      </w:r>
      <w:r w:rsidR="006C6CC6">
        <w:t xml:space="preserve"> the structure of the </w:t>
      </w:r>
      <w:r w:rsidR="006C6CC6" w:rsidRPr="001A716D">
        <w:rPr>
          <w:highlight w:val="yellow"/>
          <w:rPrChange w:id="1" w:author="McMahon, Natasha" w:date="2020-03-12T15:26:00Z">
            <w:rPr/>
          </w:rPrChange>
        </w:rPr>
        <w:t xml:space="preserve">7 Standards </w:t>
      </w:r>
      <w:r w:rsidR="00E755D3" w:rsidRPr="001A716D">
        <w:rPr>
          <w:highlight w:val="yellow"/>
          <w:rPrChange w:id="2" w:author="McMahon, Natasha" w:date="2020-03-12T15:26:00Z">
            <w:rPr/>
          </w:rPrChange>
        </w:rPr>
        <w:t>subjects</w:t>
      </w:r>
      <w:r w:rsidR="006373CD" w:rsidRPr="001A716D">
        <w:rPr>
          <w:highlight w:val="yellow"/>
          <w:rPrChange w:id="3" w:author="McMahon, Natasha" w:date="2020-03-12T15:26:00Z">
            <w:rPr/>
          </w:rPrChange>
        </w:rPr>
        <w:t xml:space="preserve"> and </w:t>
      </w:r>
      <w:r w:rsidR="00D33B4C" w:rsidRPr="001A716D">
        <w:rPr>
          <w:highlight w:val="yellow"/>
          <w:rPrChange w:id="4" w:author="McMahon, Natasha" w:date="2020-03-12T15:26:00Z">
            <w:rPr/>
          </w:rPrChange>
        </w:rPr>
        <w:t>36 topic areas.</w:t>
      </w:r>
    </w:p>
    <w:tbl>
      <w:tblPr>
        <w:tblStyle w:val="TableGrid"/>
        <w:tblW w:w="0" w:type="auto"/>
        <w:tblLook w:val="04A0" w:firstRow="1" w:lastRow="0" w:firstColumn="1" w:lastColumn="0" w:noHBand="0" w:noVBand="1"/>
      </w:tblPr>
      <w:tblGrid>
        <w:gridCol w:w="4508"/>
        <w:gridCol w:w="4508"/>
      </w:tblGrid>
      <w:tr w:rsidR="00E755D3" w14:paraId="550BB704" w14:textId="77777777" w:rsidTr="00C043E8">
        <w:trPr>
          <w:trHeight w:val="80"/>
        </w:trPr>
        <w:tc>
          <w:tcPr>
            <w:tcW w:w="4508" w:type="dxa"/>
            <w:shd w:val="clear" w:color="auto" w:fill="D9D9D9" w:themeFill="background1" w:themeFillShade="D9"/>
          </w:tcPr>
          <w:p w14:paraId="4FAF152C" w14:textId="2432DC55" w:rsidR="00E755D3" w:rsidRDefault="00E755D3" w:rsidP="009100AB">
            <w:pPr>
              <w:pStyle w:val="BodyText"/>
            </w:pPr>
            <w:r>
              <w:t>Current</w:t>
            </w:r>
          </w:p>
        </w:tc>
        <w:tc>
          <w:tcPr>
            <w:tcW w:w="4508" w:type="dxa"/>
            <w:shd w:val="clear" w:color="auto" w:fill="D9D9D9" w:themeFill="background1" w:themeFillShade="D9"/>
          </w:tcPr>
          <w:p w14:paraId="0ACC2748" w14:textId="004E813F" w:rsidR="00E755D3" w:rsidRDefault="00E755D3" w:rsidP="009100AB">
            <w:pPr>
              <w:pStyle w:val="BodyText"/>
            </w:pPr>
            <w:r>
              <w:t>Revised version</w:t>
            </w:r>
          </w:p>
        </w:tc>
      </w:tr>
      <w:tr w:rsidR="00E755D3" w14:paraId="29E83DB2" w14:textId="77777777" w:rsidTr="00E755D3">
        <w:tc>
          <w:tcPr>
            <w:tcW w:w="4508" w:type="dxa"/>
          </w:tcPr>
          <w:p w14:paraId="21694118" w14:textId="77777777" w:rsidR="00E755D3" w:rsidRDefault="000F1E65" w:rsidP="00321A61">
            <w:pPr>
              <w:pStyle w:val="BodyText"/>
              <w:numPr>
                <w:ilvl w:val="0"/>
                <w:numId w:val="14"/>
              </w:numPr>
              <w:ind w:left="338" w:hanging="270"/>
            </w:pPr>
            <w:r>
              <w:t>Introduction to IALA-AISM</w:t>
            </w:r>
          </w:p>
          <w:p w14:paraId="0C5F6275" w14:textId="77777777" w:rsidR="000F1E65" w:rsidRDefault="000F1E65" w:rsidP="00321A61">
            <w:pPr>
              <w:pStyle w:val="BodyText"/>
              <w:numPr>
                <w:ilvl w:val="0"/>
                <w:numId w:val="14"/>
              </w:numPr>
              <w:ind w:left="338" w:hanging="270"/>
            </w:pPr>
            <w:r>
              <w:t>Concepts and accuracy of navigation</w:t>
            </w:r>
          </w:p>
          <w:p w14:paraId="58A11F9B" w14:textId="77777777" w:rsidR="000F1E65" w:rsidRDefault="000F1E65" w:rsidP="00321A61">
            <w:pPr>
              <w:pStyle w:val="BodyText"/>
              <w:numPr>
                <w:ilvl w:val="0"/>
                <w:numId w:val="14"/>
              </w:numPr>
              <w:ind w:left="338" w:hanging="270"/>
            </w:pPr>
            <w:r>
              <w:t>Marine Aids to Navigation</w:t>
            </w:r>
          </w:p>
          <w:p w14:paraId="5BFA2240" w14:textId="77777777" w:rsidR="000F1E65" w:rsidRDefault="000F1E65" w:rsidP="00321A61">
            <w:pPr>
              <w:pStyle w:val="BodyText"/>
              <w:numPr>
                <w:ilvl w:val="0"/>
                <w:numId w:val="14"/>
              </w:numPr>
              <w:ind w:left="338" w:hanging="270"/>
            </w:pPr>
            <w:r>
              <w:t>e-Navigation</w:t>
            </w:r>
          </w:p>
          <w:p w14:paraId="7BE0BC9E" w14:textId="77777777" w:rsidR="000F1E65" w:rsidRDefault="000F1E65" w:rsidP="00321A61">
            <w:pPr>
              <w:pStyle w:val="BodyText"/>
              <w:numPr>
                <w:ilvl w:val="0"/>
                <w:numId w:val="14"/>
              </w:numPr>
              <w:ind w:left="338" w:hanging="270"/>
            </w:pPr>
            <w:r>
              <w:t>Vessel Traffic Services</w:t>
            </w:r>
          </w:p>
          <w:p w14:paraId="1E361833" w14:textId="77777777" w:rsidR="000F1E65" w:rsidRDefault="000F1E65" w:rsidP="00321A61">
            <w:pPr>
              <w:pStyle w:val="BodyText"/>
              <w:numPr>
                <w:ilvl w:val="0"/>
                <w:numId w:val="14"/>
              </w:numPr>
              <w:ind w:left="338" w:hanging="270"/>
            </w:pPr>
            <w:r>
              <w:t>Other services and facilities</w:t>
            </w:r>
          </w:p>
          <w:p w14:paraId="447739E7" w14:textId="77777777" w:rsidR="000F1E65" w:rsidRDefault="00321A61" w:rsidP="00321A61">
            <w:pPr>
              <w:pStyle w:val="BodyText"/>
              <w:numPr>
                <w:ilvl w:val="0"/>
                <w:numId w:val="14"/>
              </w:numPr>
              <w:ind w:left="338" w:hanging="270"/>
            </w:pPr>
            <w:r>
              <w:t>Power supplies</w:t>
            </w:r>
          </w:p>
          <w:p w14:paraId="3D7907B1" w14:textId="4F9EB99C" w:rsidR="00321A61" w:rsidRDefault="00321A61" w:rsidP="00321A61">
            <w:pPr>
              <w:pStyle w:val="BodyText"/>
              <w:numPr>
                <w:ilvl w:val="0"/>
                <w:numId w:val="14"/>
              </w:numPr>
              <w:ind w:left="338" w:hanging="270"/>
            </w:pPr>
            <w:r>
              <w:t>Provision, design and management</w:t>
            </w:r>
          </w:p>
        </w:tc>
        <w:tc>
          <w:tcPr>
            <w:tcW w:w="4508" w:type="dxa"/>
          </w:tcPr>
          <w:p w14:paraId="1E5CEEEA" w14:textId="60B534DD" w:rsidR="00492422" w:rsidRDefault="00492422" w:rsidP="003743E5">
            <w:pPr>
              <w:pStyle w:val="BodyText"/>
              <w:numPr>
                <w:ilvl w:val="0"/>
                <w:numId w:val="15"/>
              </w:numPr>
              <w:ind w:left="332" w:hanging="270"/>
            </w:pPr>
            <w:r>
              <w:t>Introduction to IALA-AISM</w:t>
            </w:r>
          </w:p>
          <w:p w14:paraId="22B9DD2D" w14:textId="747F3B76" w:rsidR="00492422" w:rsidRDefault="00492422" w:rsidP="003743E5">
            <w:pPr>
              <w:pStyle w:val="BodyText"/>
              <w:numPr>
                <w:ilvl w:val="0"/>
                <w:numId w:val="15"/>
              </w:numPr>
              <w:ind w:left="332" w:hanging="270"/>
            </w:pPr>
            <w:r>
              <w:t>Concepts and accuracy of navigation</w:t>
            </w:r>
          </w:p>
          <w:p w14:paraId="57B13AE3" w14:textId="744F397A" w:rsidR="00E755D3" w:rsidRDefault="00321A61" w:rsidP="003743E5">
            <w:pPr>
              <w:pStyle w:val="BodyText"/>
              <w:numPr>
                <w:ilvl w:val="0"/>
                <w:numId w:val="15"/>
              </w:numPr>
              <w:ind w:left="332" w:hanging="270"/>
            </w:pPr>
            <w:r>
              <w:t>AtoN planning and service requirements</w:t>
            </w:r>
          </w:p>
          <w:p w14:paraId="0A953A6E" w14:textId="77777777" w:rsidR="00321A61" w:rsidRDefault="00893ADF" w:rsidP="003743E5">
            <w:pPr>
              <w:pStyle w:val="BodyText"/>
              <w:numPr>
                <w:ilvl w:val="0"/>
                <w:numId w:val="15"/>
              </w:numPr>
              <w:ind w:left="332" w:hanging="270"/>
            </w:pPr>
            <w:r w:rsidRPr="00BB28EA">
              <w:rPr>
                <w:noProof/>
              </w:rPr>
              <w:t>AtoN</w:t>
            </w:r>
            <w:r>
              <w:t xml:space="preserve"> design and delivery</w:t>
            </w:r>
          </w:p>
          <w:p w14:paraId="5F004FA1" w14:textId="77777777" w:rsidR="00893ADF" w:rsidRDefault="00893ADF" w:rsidP="003743E5">
            <w:pPr>
              <w:pStyle w:val="BodyText"/>
              <w:numPr>
                <w:ilvl w:val="0"/>
                <w:numId w:val="15"/>
              </w:numPr>
              <w:ind w:left="332" w:hanging="270"/>
            </w:pPr>
            <w:r>
              <w:t>Radionavigation services</w:t>
            </w:r>
          </w:p>
          <w:p w14:paraId="38DAFC06" w14:textId="77777777" w:rsidR="00893ADF" w:rsidRDefault="00893ADF" w:rsidP="003743E5">
            <w:pPr>
              <w:pStyle w:val="BodyText"/>
              <w:numPr>
                <w:ilvl w:val="0"/>
                <w:numId w:val="15"/>
              </w:numPr>
              <w:ind w:left="332" w:hanging="270"/>
            </w:pPr>
            <w:r>
              <w:t>Vessel Traffic Services</w:t>
            </w:r>
          </w:p>
          <w:p w14:paraId="0C7A93A5" w14:textId="77777777" w:rsidR="00893ADF" w:rsidRDefault="00893ADF" w:rsidP="003743E5">
            <w:pPr>
              <w:pStyle w:val="BodyText"/>
              <w:numPr>
                <w:ilvl w:val="0"/>
                <w:numId w:val="15"/>
              </w:numPr>
              <w:ind w:left="332" w:hanging="270"/>
            </w:pPr>
            <w:r>
              <w:t>Training and certification</w:t>
            </w:r>
          </w:p>
          <w:p w14:paraId="158A1F8D" w14:textId="77777777" w:rsidR="00893ADF" w:rsidRDefault="006373CD" w:rsidP="003743E5">
            <w:pPr>
              <w:pStyle w:val="BodyText"/>
              <w:numPr>
                <w:ilvl w:val="0"/>
                <w:numId w:val="15"/>
              </w:numPr>
              <w:ind w:left="332" w:hanging="270"/>
            </w:pPr>
            <w:r>
              <w:t>Digital communication technologies</w:t>
            </w:r>
          </w:p>
          <w:p w14:paraId="36D9673B" w14:textId="77777777" w:rsidR="006373CD" w:rsidRDefault="006373CD" w:rsidP="00492422">
            <w:pPr>
              <w:pStyle w:val="BodyText"/>
              <w:numPr>
                <w:ilvl w:val="0"/>
                <w:numId w:val="15"/>
              </w:numPr>
              <w:ind w:left="332" w:hanging="270"/>
            </w:pPr>
            <w:r>
              <w:t>Information services</w:t>
            </w:r>
          </w:p>
          <w:p w14:paraId="6728F913" w14:textId="0FC5282D" w:rsidR="008F1BFE" w:rsidRDefault="008F1BFE" w:rsidP="003743E5">
            <w:pPr>
              <w:pStyle w:val="BodyText"/>
              <w:numPr>
                <w:ilvl w:val="0"/>
                <w:numId w:val="15"/>
              </w:numPr>
              <w:ind w:left="422"/>
            </w:pPr>
            <w:r>
              <w:t xml:space="preserve">Other </w:t>
            </w:r>
            <w:r w:rsidRPr="00BB28EA">
              <w:rPr>
                <w:noProof/>
              </w:rPr>
              <w:t>ser</w:t>
            </w:r>
            <w:r w:rsidR="00BB28EA">
              <w:rPr>
                <w:noProof/>
              </w:rPr>
              <w:t>vic</w:t>
            </w:r>
            <w:r w:rsidRPr="00BB28EA">
              <w:rPr>
                <w:noProof/>
              </w:rPr>
              <w:t>es</w:t>
            </w:r>
            <w:r>
              <w:t xml:space="preserve"> and facilities</w:t>
            </w:r>
          </w:p>
        </w:tc>
      </w:tr>
    </w:tbl>
    <w:p w14:paraId="3B2D630B" w14:textId="77777777" w:rsidR="00E755D3" w:rsidRDefault="00E755D3" w:rsidP="009100AB">
      <w:pPr>
        <w:pStyle w:val="BodyText"/>
      </w:pPr>
    </w:p>
    <w:p w14:paraId="7F82DA06" w14:textId="673615C5" w:rsidR="00D33B4C" w:rsidRPr="00D33B4C" w:rsidRDefault="00D33B4C" w:rsidP="009100AB">
      <w:pPr>
        <w:pStyle w:val="BodyText"/>
        <w:rPr>
          <w:b/>
        </w:rPr>
      </w:pPr>
      <w:r w:rsidRPr="00D33B4C">
        <w:rPr>
          <w:b/>
        </w:rPr>
        <w:t>4.2 Format</w:t>
      </w:r>
    </w:p>
    <w:p w14:paraId="7A474E34" w14:textId="25B569A5" w:rsidR="00B4257D" w:rsidDel="002B686B" w:rsidRDefault="001746D9">
      <w:pPr>
        <w:pStyle w:val="BodyText"/>
        <w:rPr>
          <w:del w:id="5" w:author="McMahon, Natasha" w:date="2020-03-12T15:26:00Z"/>
        </w:rPr>
        <w:pPrChange w:id="6" w:author="McMahon, Natasha" w:date="2020-03-12T15:26:00Z">
          <w:pPr>
            <w:pStyle w:val="Heading1"/>
            <w:keepLines w:val="0"/>
            <w:numPr>
              <w:numId w:val="2"/>
            </w:numPr>
            <w:spacing w:after="240" w:line="240" w:lineRule="auto"/>
            <w:ind w:left="360" w:hanging="360"/>
          </w:pPr>
        </w:pPrChange>
      </w:pPr>
      <w:r w:rsidRPr="009100AB">
        <w:t>There are no strict formatting</w:t>
      </w:r>
      <w:r w:rsidR="007248D4" w:rsidRPr="009100AB">
        <w:t xml:space="preserve"> requirements</w:t>
      </w:r>
      <w:r w:rsidR="00510F9C" w:rsidRPr="009100AB">
        <w:t xml:space="preserve">, but minimum use of style </w:t>
      </w:r>
      <w:r w:rsidR="00510F9C" w:rsidRPr="00BB28EA">
        <w:rPr>
          <w:noProof/>
        </w:rPr>
        <w:t>is recommended</w:t>
      </w:r>
      <w:r w:rsidR="00510F9C" w:rsidRPr="009100AB">
        <w:t xml:space="preserve"> for </w:t>
      </w:r>
      <w:r w:rsidR="00C17A98" w:rsidRPr="009100AB">
        <w:t xml:space="preserve">compilation. </w:t>
      </w:r>
      <w:r w:rsidR="0039145C" w:rsidRPr="009100AB">
        <w:t xml:space="preserve">Ensure the </w:t>
      </w:r>
      <w:r w:rsidR="002A1175" w:rsidRPr="009100AB">
        <w:t>figures</w:t>
      </w:r>
      <w:r w:rsidR="0039145C" w:rsidRPr="009100AB">
        <w:t xml:space="preserve"> and the tables included in the single files are placed next to the relevant text in the manuscrip</w:t>
      </w:r>
      <w:r w:rsidR="002A1175" w:rsidRPr="009100AB">
        <w:t xml:space="preserve">t, rather than at the bottom or the top of the file. The corresponding caption should be placed directly below the figure or table. </w:t>
      </w:r>
    </w:p>
    <w:p w14:paraId="3BA2AC58" w14:textId="77777777" w:rsidR="002B686B" w:rsidRPr="00C043E8" w:rsidRDefault="002B686B" w:rsidP="00C043E8">
      <w:pPr>
        <w:pStyle w:val="BodyText"/>
        <w:rPr>
          <w:ins w:id="7" w:author="McMahon, Natasha" w:date="2020-03-12T15:26:00Z"/>
        </w:rPr>
      </w:pPr>
    </w:p>
    <w:p w14:paraId="7965293C" w14:textId="523E1126" w:rsidR="002B686B" w:rsidRPr="002B686B" w:rsidRDefault="002B686B">
      <w:pPr>
        <w:pStyle w:val="BodyText"/>
        <w:rPr>
          <w:ins w:id="8" w:author="McMahon, Natasha" w:date="2020-03-12T15:26:00Z"/>
          <w:rPrChange w:id="9" w:author="McMahon, Natasha" w:date="2020-03-12T15:26:00Z">
            <w:rPr>
              <w:ins w:id="10" w:author="McMahon, Natasha" w:date="2020-03-12T15:26:00Z"/>
              <w:rFonts w:ascii="Calibri" w:eastAsia="Batang" w:hAnsi="Calibri" w:cs="Calibri"/>
              <w:b/>
              <w:caps/>
              <w:color w:val="0070C0"/>
              <w:kern w:val="28"/>
              <w:sz w:val="22"/>
              <w:szCs w:val="22"/>
              <w:lang w:val="en-GB" w:eastAsia="de-DE"/>
            </w:rPr>
          </w:rPrChange>
        </w:rPr>
        <w:pPrChange w:id="11" w:author="McMahon, Natasha" w:date="2020-03-12T15:26:00Z">
          <w:pPr>
            <w:pStyle w:val="Heading1"/>
            <w:keepLines w:val="0"/>
            <w:numPr>
              <w:numId w:val="2"/>
            </w:numPr>
            <w:spacing w:after="240" w:line="240" w:lineRule="auto"/>
            <w:ind w:left="360" w:hanging="360"/>
          </w:pPr>
        </w:pPrChange>
      </w:pPr>
    </w:p>
    <w:p w14:paraId="29744544" w14:textId="5668467E" w:rsidR="00845ACF" w:rsidRPr="008C524F" w:rsidRDefault="00845ACF" w:rsidP="008C524F">
      <w:pPr>
        <w:pStyle w:val="Heading1"/>
        <w:keepLines w:val="0"/>
        <w:numPr>
          <w:ilvl w:val="0"/>
          <w:numId w:val="2"/>
        </w:numPr>
        <w:spacing w:after="240" w:line="240" w:lineRule="auto"/>
        <w:ind w:left="360"/>
        <w:rPr>
          <w:rFonts w:ascii="Calibri" w:eastAsia="Batang" w:hAnsi="Calibri" w:cs="Calibri"/>
          <w:b/>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Time frame</w:t>
      </w:r>
    </w:p>
    <w:tbl>
      <w:tblPr>
        <w:tblStyle w:val="TableGrid"/>
        <w:tblW w:w="9341" w:type="dxa"/>
        <w:tblLook w:val="04A0" w:firstRow="1" w:lastRow="0" w:firstColumn="1" w:lastColumn="0" w:noHBand="0" w:noVBand="1"/>
      </w:tblPr>
      <w:tblGrid>
        <w:gridCol w:w="1984"/>
        <w:gridCol w:w="1205"/>
        <w:gridCol w:w="878"/>
        <w:gridCol w:w="879"/>
        <w:gridCol w:w="879"/>
        <w:gridCol w:w="879"/>
        <w:gridCol w:w="879"/>
        <w:gridCol w:w="879"/>
        <w:gridCol w:w="879"/>
      </w:tblGrid>
      <w:tr w:rsidR="00427B46" w14:paraId="50D981B2" w14:textId="77777777" w:rsidTr="00C043E8">
        <w:trPr>
          <w:trHeight w:val="252"/>
        </w:trPr>
        <w:tc>
          <w:tcPr>
            <w:tcW w:w="2059" w:type="dxa"/>
            <w:shd w:val="clear" w:color="auto" w:fill="D9D9D9" w:themeFill="background1" w:themeFillShade="D9"/>
          </w:tcPr>
          <w:p w14:paraId="54A6F5E4" w14:textId="77777777" w:rsidR="00427B46" w:rsidRPr="00EC3CE8" w:rsidRDefault="00427B46">
            <w:pPr>
              <w:rPr>
                <w:sz w:val="20"/>
                <w:szCs w:val="20"/>
              </w:rPr>
            </w:pPr>
          </w:p>
        </w:tc>
        <w:tc>
          <w:tcPr>
            <w:tcW w:w="913" w:type="dxa"/>
            <w:tcBorders>
              <w:bottom w:val="single" w:sz="4" w:space="0" w:color="auto"/>
            </w:tcBorders>
            <w:shd w:val="clear" w:color="auto" w:fill="D9D9D9" w:themeFill="background1" w:themeFillShade="D9"/>
          </w:tcPr>
          <w:p w14:paraId="0D70F1B6" w14:textId="77777777" w:rsidR="00427B46" w:rsidRPr="00EC3CE8" w:rsidRDefault="00427B46">
            <w:pPr>
              <w:rPr>
                <w:sz w:val="20"/>
                <w:szCs w:val="20"/>
              </w:rPr>
            </w:pPr>
          </w:p>
        </w:tc>
        <w:tc>
          <w:tcPr>
            <w:tcW w:w="909" w:type="dxa"/>
            <w:tcBorders>
              <w:bottom w:val="single" w:sz="4" w:space="0" w:color="auto"/>
            </w:tcBorders>
            <w:shd w:val="clear" w:color="auto" w:fill="D9D9D9" w:themeFill="background1" w:themeFillShade="D9"/>
          </w:tcPr>
          <w:p w14:paraId="24341F72" w14:textId="1CA8A93B" w:rsidR="00427B46" w:rsidRPr="00EC3CE8" w:rsidRDefault="00427B46">
            <w:pPr>
              <w:rPr>
                <w:sz w:val="20"/>
                <w:szCs w:val="20"/>
              </w:rPr>
            </w:pPr>
            <w:r w:rsidRPr="00EC3CE8">
              <w:rPr>
                <w:sz w:val="20"/>
                <w:szCs w:val="20"/>
              </w:rPr>
              <w:t>½ 2019</w:t>
            </w:r>
          </w:p>
        </w:tc>
        <w:tc>
          <w:tcPr>
            <w:tcW w:w="910" w:type="dxa"/>
            <w:shd w:val="clear" w:color="auto" w:fill="D9D9D9" w:themeFill="background1" w:themeFillShade="D9"/>
          </w:tcPr>
          <w:p w14:paraId="7EA7164D" w14:textId="3E2BCB78" w:rsidR="00427B46" w:rsidRPr="00EC3CE8" w:rsidRDefault="00427B46">
            <w:pPr>
              <w:rPr>
                <w:sz w:val="20"/>
                <w:szCs w:val="20"/>
              </w:rPr>
            </w:pPr>
            <w:r w:rsidRPr="00EC3CE8">
              <w:rPr>
                <w:sz w:val="20"/>
                <w:szCs w:val="20"/>
              </w:rPr>
              <w:t>2/2 2019</w:t>
            </w:r>
          </w:p>
        </w:tc>
        <w:tc>
          <w:tcPr>
            <w:tcW w:w="910" w:type="dxa"/>
            <w:shd w:val="clear" w:color="auto" w:fill="D9D9D9" w:themeFill="background1" w:themeFillShade="D9"/>
          </w:tcPr>
          <w:p w14:paraId="6B0F8985" w14:textId="58EEC286" w:rsidR="00427B46" w:rsidRPr="00EC3CE8" w:rsidRDefault="00427B46">
            <w:pPr>
              <w:rPr>
                <w:sz w:val="20"/>
                <w:szCs w:val="20"/>
              </w:rPr>
            </w:pPr>
            <w:r w:rsidRPr="00EC3CE8">
              <w:rPr>
                <w:sz w:val="20"/>
                <w:szCs w:val="20"/>
              </w:rPr>
              <w:t>½ 2020</w:t>
            </w:r>
          </w:p>
        </w:tc>
        <w:tc>
          <w:tcPr>
            <w:tcW w:w="910" w:type="dxa"/>
            <w:shd w:val="clear" w:color="auto" w:fill="D9D9D9" w:themeFill="background1" w:themeFillShade="D9"/>
          </w:tcPr>
          <w:p w14:paraId="4E1BB5C4" w14:textId="598515FA" w:rsidR="00427B46" w:rsidRPr="00EC3CE8" w:rsidRDefault="00427B46">
            <w:pPr>
              <w:rPr>
                <w:sz w:val="20"/>
                <w:szCs w:val="20"/>
              </w:rPr>
            </w:pPr>
            <w:r w:rsidRPr="00EC3CE8">
              <w:rPr>
                <w:sz w:val="20"/>
                <w:szCs w:val="20"/>
              </w:rPr>
              <w:t>2/2 2020</w:t>
            </w:r>
          </w:p>
        </w:tc>
        <w:tc>
          <w:tcPr>
            <w:tcW w:w="910" w:type="dxa"/>
            <w:shd w:val="clear" w:color="auto" w:fill="D9D9D9" w:themeFill="background1" w:themeFillShade="D9"/>
          </w:tcPr>
          <w:p w14:paraId="18190330" w14:textId="22C74973" w:rsidR="00427B46" w:rsidRPr="00EC3CE8" w:rsidRDefault="00427B46">
            <w:pPr>
              <w:rPr>
                <w:sz w:val="20"/>
                <w:szCs w:val="20"/>
              </w:rPr>
            </w:pPr>
            <w:r w:rsidRPr="00EC3CE8">
              <w:rPr>
                <w:sz w:val="20"/>
                <w:szCs w:val="20"/>
              </w:rPr>
              <w:t>½ 2021</w:t>
            </w:r>
          </w:p>
        </w:tc>
        <w:tc>
          <w:tcPr>
            <w:tcW w:w="910" w:type="dxa"/>
            <w:shd w:val="clear" w:color="auto" w:fill="D9D9D9" w:themeFill="background1" w:themeFillShade="D9"/>
          </w:tcPr>
          <w:p w14:paraId="129BF9E5" w14:textId="59A663B9" w:rsidR="00427B46" w:rsidRPr="00EC3CE8" w:rsidRDefault="00427B46">
            <w:pPr>
              <w:rPr>
                <w:sz w:val="20"/>
                <w:szCs w:val="20"/>
              </w:rPr>
            </w:pPr>
            <w:r w:rsidRPr="00EC3CE8">
              <w:rPr>
                <w:sz w:val="20"/>
                <w:szCs w:val="20"/>
              </w:rPr>
              <w:t>2/2 2021</w:t>
            </w:r>
          </w:p>
        </w:tc>
        <w:tc>
          <w:tcPr>
            <w:tcW w:w="910" w:type="dxa"/>
            <w:shd w:val="clear" w:color="auto" w:fill="D9D9D9" w:themeFill="background1" w:themeFillShade="D9"/>
          </w:tcPr>
          <w:p w14:paraId="04CE752D" w14:textId="01B5F069" w:rsidR="00427B46" w:rsidRPr="00EC3CE8" w:rsidRDefault="00427B46">
            <w:pPr>
              <w:rPr>
                <w:sz w:val="20"/>
                <w:szCs w:val="20"/>
              </w:rPr>
            </w:pPr>
            <w:r w:rsidRPr="00EC3CE8">
              <w:rPr>
                <w:sz w:val="20"/>
                <w:szCs w:val="20"/>
              </w:rPr>
              <w:t>½ 2022</w:t>
            </w:r>
          </w:p>
        </w:tc>
      </w:tr>
      <w:tr w:rsidR="00427B46" w14:paraId="2007D63D" w14:textId="77777777" w:rsidTr="00375BC6">
        <w:trPr>
          <w:trHeight w:val="252"/>
        </w:trPr>
        <w:tc>
          <w:tcPr>
            <w:tcW w:w="2059" w:type="dxa"/>
          </w:tcPr>
          <w:p w14:paraId="435167D9" w14:textId="2BACEAB1" w:rsidR="00427B46" w:rsidRPr="001D6AEB" w:rsidRDefault="00427B46" w:rsidP="001D6AEB">
            <w:pPr>
              <w:pStyle w:val="ListParagraph"/>
              <w:numPr>
                <w:ilvl w:val="0"/>
                <w:numId w:val="1"/>
              </w:numPr>
              <w:ind w:left="169" w:hanging="169"/>
              <w:rPr>
                <w:sz w:val="20"/>
                <w:szCs w:val="20"/>
              </w:rPr>
            </w:pPr>
            <w:r w:rsidRPr="001D6AEB">
              <w:rPr>
                <w:sz w:val="20"/>
                <w:szCs w:val="20"/>
              </w:rPr>
              <w:t>Assigning coordinator</w:t>
            </w:r>
            <w:r w:rsidR="002807AC">
              <w:rPr>
                <w:sz w:val="20"/>
                <w:szCs w:val="20"/>
              </w:rPr>
              <w:t xml:space="preserve"> and authors</w:t>
            </w:r>
          </w:p>
        </w:tc>
        <w:tc>
          <w:tcPr>
            <w:tcW w:w="913" w:type="dxa"/>
            <w:shd w:val="clear" w:color="auto" w:fill="FFFFFF" w:themeFill="background1"/>
          </w:tcPr>
          <w:p w14:paraId="72C31BC6" w14:textId="14B3762F" w:rsidR="00427B46" w:rsidRPr="00EC3CE8" w:rsidRDefault="00C955AC">
            <w:pPr>
              <w:rPr>
                <w:sz w:val="20"/>
                <w:szCs w:val="20"/>
              </w:rPr>
            </w:pPr>
            <w:r>
              <w:rPr>
                <w:sz w:val="20"/>
                <w:szCs w:val="20"/>
              </w:rPr>
              <w:t>Committees</w:t>
            </w:r>
          </w:p>
        </w:tc>
        <w:tc>
          <w:tcPr>
            <w:tcW w:w="909" w:type="dxa"/>
            <w:shd w:val="clear" w:color="auto" w:fill="BDD6EE" w:themeFill="accent5" w:themeFillTint="66"/>
          </w:tcPr>
          <w:p w14:paraId="2509D609" w14:textId="4D027804" w:rsidR="00427B46" w:rsidRPr="00EC3CE8" w:rsidRDefault="00427B46">
            <w:pPr>
              <w:rPr>
                <w:sz w:val="20"/>
                <w:szCs w:val="20"/>
              </w:rPr>
            </w:pPr>
          </w:p>
        </w:tc>
        <w:tc>
          <w:tcPr>
            <w:tcW w:w="910" w:type="dxa"/>
            <w:tcBorders>
              <w:bottom w:val="single" w:sz="4" w:space="0" w:color="auto"/>
            </w:tcBorders>
          </w:tcPr>
          <w:p w14:paraId="0564E7D2" w14:textId="77777777" w:rsidR="00427B46" w:rsidRPr="00EC3CE8" w:rsidRDefault="00427B46">
            <w:pPr>
              <w:rPr>
                <w:sz w:val="20"/>
                <w:szCs w:val="20"/>
              </w:rPr>
            </w:pPr>
          </w:p>
        </w:tc>
        <w:tc>
          <w:tcPr>
            <w:tcW w:w="910" w:type="dxa"/>
            <w:tcBorders>
              <w:bottom w:val="single" w:sz="4" w:space="0" w:color="auto"/>
            </w:tcBorders>
          </w:tcPr>
          <w:p w14:paraId="0B1E20E2" w14:textId="77777777" w:rsidR="00427B46" w:rsidRPr="00EC3CE8" w:rsidRDefault="00427B46">
            <w:pPr>
              <w:rPr>
                <w:sz w:val="20"/>
                <w:szCs w:val="20"/>
              </w:rPr>
            </w:pPr>
          </w:p>
        </w:tc>
        <w:tc>
          <w:tcPr>
            <w:tcW w:w="910" w:type="dxa"/>
            <w:tcBorders>
              <w:bottom w:val="single" w:sz="4" w:space="0" w:color="auto"/>
            </w:tcBorders>
          </w:tcPr>
          <w:p w14:paraId="1DE03D6B" w14:textId="77777777" w:rsidR="00427B46" w:rsidRPr="00EC3CE8" w:rsidRDefault="00427B46">
            <w:pPr>
              <w:rPr>
                <w:sz w:val="20"/>
                <w:szCs w:val="20"/>
              </w:rPr>
            </w:pPr>
          </w:p>
        </w:tc>
        <w:tc>
          <w:tcPr>
            <w:tcW w:w="910" w:type="dxa"/>
            <w:tcBorders>
              <w:bottom w:val="single" w:sz="4" w:space="0" w:color="auto"/>
            </w:tcBorders>
          </w:tcPr>
          <w:p w14:paraId="3EA0F801" w14:textId="77777777" w:rsidR="00427B46" w:rsidRPr="00EC3CE8" w:rsidRDefault="00427B46">
            <w:pPr>
              <w:rPr>
                <w:sz w:val="20"/>
                <w:szCs w:val="20"/>
              </w:rPr>
            </w:pPr>
          </w:p>
        </w:tc>
        <w:tc>
          <w:tcPr>
            <w:tcW w:w="910" w:type="dxa"/>
          </w:tcPr>
          <w:p w14:paraId="405718CD" w14:textId="77777777" w:rsidR="00427B46" w:rsidRPr="00EC3CE8" w:rsidRDefault="00427B46">
            <w:pPr>
              <w:rPr>
                <w:sz w:val="20"/>
                <w:szCs w:val="20"/>
              </w:rPr>
            </w:pPr>
          </w:p>
        </w:tc>
        <w:tc>
          <w:tcPr>
            <w:tcW w:w="910" w:type="dxa"/>
          </w:tcPr>
          <w:p w14:paraId="685F5387" w14:textId="77777777" w:rsidR="00427B46" w:rsidRPr="00EC3CE8" w:rsidRDefault="00427B46">
            <w:pPr>
              <w:rPr>
                <w:sz w:val="20"/>
                <w:szCs w:val="20"/>
              </w:rPr>
            </w:pPr>
          </w:p>
        </w:tc>
      </w:tr>
      <w:tr w:rsidR="00427B46" w14:paraId="0D024798" w14:textId="77777777" w:rsidTr="00427B46">
        <w:trPr>
          <w:trHeight w:val="252"/>
        </w:trPr>
        <w:tc>
          <w:tcPr>
            <w:tcW w:w="2059" w:type="dxa"/>
          </w:tcPr>
          <w:p w14:paraId="36F85285" w14:textId="0C5A0C5F" w:rsidR="00427B46" w:rsidRPr="00EC3CE8" w:rsidRDefault="00427B46" w:rsidP="001D6AEB">
            <w:pPr>
              <w:pStyle w:val="ListParagraph"/>
              <w:numPr>
                <w:ilvl w:val="0"/>
                <w:numId w:val="1"/>
              </w:numPr>
              <w:ind w:left="169" w:hanging="169"/>
              <w:rPr>
                <w:sz w:val="20"/>
                <w:szCs w:val="20"/>
              </w:rPr>
            </w:pPr>
            <w:r>
              <w:rPr>
                <w:sz w:val="20"/>
                <w:szCs w:val="20"/>
              </w:rPr>
              <w:t>Writing</w:t>
            </w:r>
          </w:p>
        </w:tc>
        <w:tc>
          <w:tcPr>
            <w:tcW w:w="913" w:type="dxa"/>
          </w:tcPr>
          <w:p w14:paraId="70C19CE3" w14:textId="654CFB4B" w:rsidR="00427B46" w:rsidRPr="00EC3CE8" w:rsidRDefault="00C955AC">
            <w:pPr>
              <w:rPr>
                <w:sz w:val="20"/>
                <w:szCs w:val="20"/>
              </w:rPr>
            </w:pPr>
            <w:r>
              <w:rPr>
                <w:sz w:val="20"/>
                <w:szCs w:val="20"/>
              </w:rPr>
              <w:t>Committees</w:t>
            </w:r>
          </w:p>
        </w:tc>
        <w:tc>
          <w:tcPr>
            <w:tcW w:w="909" w:type="dxa"/>
          </w:tcPr>
          <w:p w14:paraId="6F827ADA" w14:textId="1D3AB86B" w:rsidR="00427B46" w:rsidRPr="00EC3CE8" w:rsidRDefault="00427B46">
            <w:pPr>
              <w:rPr>
                <w:sz w:val="20"/>
                <w:szCs w:val="20"/>
              </w:rPr>
            </w:pPr>
          </w:p>
        </w:tc>
        <w:tc>
          <w:tcPr>
            <w:tcW w:w="910" w:type="dxa"/>
            <w:tcBorders>
              <w:right w:val="single" w:sz="4" w:space="0" w:color="auto"/>
            </w:tcBorders>
            <w:shd w:val="clear" w:color="auto" w:fill="BDD6EE" w:themeFill="accent5" w:themeFillTint="66"/>
          </w:tcPr>
          <w:p w14:paraId="7BAFE26C" w14:textId="35E80A1C" w:rsidR="00427B46" w:rsidRPr="00EC3CE8" w:rsidRDefault="00427B46">
            <w:pPr>
              <w:rPr>
                <w:sz w:val="20"/>
                <w:szCs w:val="20"/>
              </w:rPr>
            </w:pPr>
          </w:p>
        </w:tc>
        <w:tc>
          <w:tcPr>
            <w:tcW w:w="910" w:type="dxa"/>
            <w:tcBorders>
              <w:left w:val="single" w:sz="4" w:space="0" w:color="auto"/>
              <w:right w:val="single" w:sz="4" w:space="0" w:color="auto"/>
            </w:tcBorders>
            <w:shd w:val="clear" w:color="auto" w:fill="BDD6EE" w:themeFill="accent5" w:themeFillTint="66"/>
          </w:tcPr>
          <w:p w14:paraId="258E325C" w14:textId="3DF688BA" w:rsidR="00427B46" w:rsidRPr="00EC3CE8" w:rsidRDefault="00427B46">
            <w:pPr>
              <w:rPr>
                <w:sz w:val="20"/>
                <w:szCs w:val="20"/>
              </w:rPr>
            </w:pPr>
          </w:p>
        </w:tc>
        <w:tc>
          <w:tcPr>
            <w:tcW w:w="910" w:type="dxa"/>
            <w:tcBorders>
              <w:left w:val="single" w:sz="4" w:space="0" w:color="auto"/>
              <w:right w:val="single" w:sz="4" w:space="0" w:color="auto"/>
            </w:tcBorders>
            <w:shd w:val="clear" w:color="auto" w:fill="BDD6EE" w:themeFill="accent5" w:themeFillTint="66"/>
          </w:tcPr>
          <w:p w14:paraId="5B2EC744" w14:textId="350939AE" w:rsidR="00427B46" w:rsidRPr="00EC3CE8" w:rsidRDefault="00427B46">
            <w:pPr>
              <w:rPr>
                <w:sz w:val="20"/>
                <w:szCs w:val="20"/>
              </w:rPr>
            </w:pPr>
          </w:p>
        </w:tc>
        <w:tc>
          <w:tcPr>
            <w:tcW w:w="910" w:type="dxa"/>
            <w:tcBorders>
              <w:left w:val="single" w:sz="4" w:space="0" w:color="auto"/>
              <w:bottom w:val="single" w:sz="4" w:space="0" w:color="auto"/>
            </w:tcBorders>
          </w:tcPr>
          <w:p w14:paraId="2C9F5F5C" w14:textId="77777777" w:rsidR="00427B46" w:rsidRPr="00EC3CE8" w:rsidRDefault="00427B46">
            <w:pPr>
              <w:rPr>
                <w:sz w:val="20"/>
                <w:szCs w:val="20"/>
              </w:rPr>
            </w:pPr>
          </w:p>
        </w:tc>
        <w:tc>
          <w:tcPr>
            <w:tcW w:w="910" w:type="dxa"/>
          </w:tcPr>
          <w:p w14:paraId="791A1639" w14:textId="77777777" w:rsidR="00427B46" w:rsidRPr="00EC3CE8" w:rsidRDefault="00427B46">
            <w:pPr>
              <w:rPr>
                <w:sz w:val="20"/>
                <w:szCs w:val="20"/>
              </w:rPr>
            </w:pPr>
          </w:p>
        </w:tc>
        <w:tc>
          <w:tcPr>
            <w:tcW w:w="910" w:type="dxa"/>
          </w:tcPr>
          <w:p w14:paraId="78D385AF" w14:textId="77777777" w:rsidR="00427B46" w:rsidRPr="00EC3CE8" w:rsidRDefault="00427B46">
            <w:pPr>
              <w:rPr>
                <w:sz w:val="20"/>
                <w:szCs w:val="20"/>
              </w:rPr>
            </w:pPr>
          </w:p>
        </w:tc>
      </w:tr>
      <w:tr w:rsidR="00427B46" w14:paraId="0F1D7F12" w14:textId="77777777" w:rsidTr="00427B46">
        <w:trPr>
          <w:trHeight w:val="252"/>
        </w:trPr>
        <w:tc>
          <w:tcPr>
            <w:tcW w:w="2059" w:type="dxa"/>
          </w:tcPr>
          <w:p w14:paraId="2B81574E" w14:textId="487CA602" w:rsidR="00427B46" w:rsidRPr="00EC3CE8" w:rsidRDefault="00427B46" w:rsidP="001D6AEB">
            <w:pPr>
              <w:pStyle w:val="ListParagraph"/>
              <w:numPr>
                <w:ilvl w:val="0"/>
                <w:numId w:val="1"/>
              </w:numPr>
              <w:ind w:left="169" w:hanging="169"/>
              <w:rPr>
                <w:sz w:val="20"/>
                <w:szCs w:val="20"/>
              </w:rPr>
            </w:pPr>
            <w:r w:rsidRPr="00BB28EA">
              <w:rPr>
                <w:noProof/>
                <w:sz w:val="20"/>
                <w:szCs w:val="20"/>
              </w:rPr>
              <w:t>Finalize</w:t>
            </w:r>
            <w:r>
              <w:rPr>
                <w:sz w:val="20"/>
                <w:szCs w:val="20"/>
              </w:rPr>
              <w:t xml:space="preserve"> and review the draft</w:t>
            </w:r>
          </w:p>
        </w:tc>
        <w:tc>
          <w:tcPr>
            <w:tcW w:w="913" w:type="dxa"/>
          </w:tcPr>
          <w:p w14:paraId="144E226D" w14:textId="2BF474E7" w:rsidR="00427B46" w:rsidRPr="00EC3CE8" w:rsidRDefault="00C955AC">
            <w:pPr>
              <w:rPr>
                <w:sz w:val="20"/>
                <w:szCs w:val="20"/>
              </w:rPr>
            </w:pPr>
            <w:r>
              <w:rPr>
                <w:sz w:val="20"/>
                <w:szCs w:val="20"/>
              </w:rPr>
              <w:t>Committees</w:t>
            </w:r>
          </w:p>
        </w:tc>
        <w:tc>
          <w:tcPr>
            <w:tcW w:w="909" w:type="dxa"/>
          </w:tcPr>
          <w:p w14:paraId="1BFF10F2" w14:textId="2F316075" w:rsidR="00427B46" w:rsidRPr="00EC3CE8" w:rsidRDefault="00427B46">
            <w:pPr>
              <w:rPr>
                <w:sz w:val="20"/>
                <w:szCs w:val="20"/>
              </w:rPr>
            </w:pPr>
          </w:p>
        </w:tc>
        <w:tc>
          <w:tcPr>
            <w:tcW w:w="910" w:type="dxa"/>
            <w:tcBorders>
              <w:bottom w:val="single" w:sz="4" w:space="0" w:color="auto"/>
            </w:tcBorders>
          </w:tcPr>
          <w:p w14:paraId="2339E3F1" w14:textId="77777777" w:rsidR="00427B46" w:rsidRPr="00EC3CE8" w:rsidRDefault="00427B46">
            <w:pPr>
              <w:rPr>
                <w:sz w:val="20"/>
                <w:szCs w:val="20"/>
              </w:rPr>
            </w:pPr>
          </w:p>
        </w:tc>
        <w:tc>
          <w:tcPr>
            <w:tcW w:w="910" w:type="dxa"/>
            <w:tcBorders>
              <w:bottom w:val="single" w:sz="4" w:space="0" w:color="auto"/>
            </w:tcBorders>
          </w:tcPr>
          <w:p w14:paraId="7EEA47B9" w14:textId="77777777" w:rsidR="00427B46" w:rsidRPr="00EC3CE8" w:rsidRDefault="00427B46">
            <w:pPr>
              <w:rPr>
                <w:sz w:val="20"/>
                <w:szCs w:val="20"/>
              </w:rPr>
            </w:pPr>
          </w:p>
        </w:tc>
        <w:tc>
          <w:tcPr>
            <w:tcW w:w="910" w:type="dxa"/>
            <w:tcBorders>
              <w:bottom w:val="single" w:sz="4" w:space="0" w:color="auto"/>
            </w:tcBorders>
          </w:tcPr>
          <w:p w14:paraId="7CCE86BB" w14:textId="77777777" w:rsidR="00427B46" w:rsidRPr="00EC3CE8" w:rsidRDefault="00427B46">
            <w:pPr>
              <w:rPr>
                <w:sz w:val="20"/>
                <w:szCs w:val="20"/>
              </w:rPr>
            </w:pPr>
          </w:p>
        </w:tc>
        <w:tc>
          <w:tcPr>
            <w:tcW w:w="910" w:type="dxa"/>
            <w:tcBorders>
              <w:bottom w:val="single" w:sz="4" w:space="0" w:color="auto"/>
            </w:tcBorders>
            <w:shd w:val="clear" w:color="auto" w:fill="BDD6EE" w:themeFill="accent5" w:themeFillTint="66"/>
          </w:tcPr>
          <w:p w14:paraId="1A139DF6" w14:textId="21D8930A" w:rsidR="00427B46" w:rsidRPr="00EC3CE8" w:rsidRDefault="00427B46">
            <w:pPr>
              <w:rPr>
                <w:sz w:val="20"/>
                <w:szCs w:val="20"/>
              </w:rPr>
            </w:pPr>
          </w:p>
        </w:tc>
        <w:tc>
          <w:tcPr>
            <w:tcW w:w="910" w:type="dxa"/>
          </w:tcPr>
          <w:p w14:paraId="7D9F9ABD" w14:textId="77777777" w:rsidR="00427B46" w:rsidRPr="00EC3CE8" w:rsidRDefault="00427B46">
            <w:pPr>
              <w:rPr>
                <w:sz w:val="20"/>
                <w:szCs w:val="20"/>
              </w:rPr>
            </w:pPr>
          </w:p>
        </w:tc>
        <w:tc>
          <w:tcPr>
            <w:tcW w:w="910" w:type="dxa"/>
          </w:tcPr>
          <w:p w14:paraId="6F004396" w14:textId="77777777" w:rsidR="00427B46" w:rsidRPr="00EC3CE8" w:rsidRDefault="00427B46">
            <w:pPr>
              <w:rPr>
                <w:sz w:val="20"/>
                <w:szCs w:val="20"/>
              </w:rPr>
            </w:pPr>
          </w:p>
        </w:tc>
      </w:tr>
      <w:tr w:rsidR="00427B46" w14:paraId="5E065EE2" w14:textId="77777777" w:rsidTr="00427B46">
        <w:trPr>
          <w:trHeight w:val="252"/>
        </w:trPr>
        <w:tc>
          <w:tcPr>
            <w:tcW w:w="2059" w:type="dxa"/>
          </w:tcPr>
          <w:p w14:paraId="79A09C31" w14:textId="1A333C49" w:rsidR="00427B46" w:rsidRPr="00EC3CE8" w:rsidRDefault="00427B46" w:rsidP="001D6AEB">
            <w:pPr>
              <w:pStyle w:val="ListParagraph"/>
              <w:numPr>
                <w:ilvl w:val="0"/>
                <w:numId w:val="1"/>
              </w:numPr>
              <w:ind w:left="169" w:hanging="169"/>
              <w:rPr>
                <w:sz w:val="20"/>
                <w:szCs w:val="20"/>
              </w:rPr>
            </w:pPr>
            <w:r>
              <w:rPr>
                <w:sz w:val="20"/>
                <w:szCs w:val="20"/>
              </w:rPr>
              <w:t>Council approval</w:t>
            </w:r>
          </w:p>
        </w:tc>
        <w:tc>
          <w:tcPr>
            <w:tcW w:w="913" w:type="dxa"/>
          </w:tcPr>
          <w:p w14:paraId="60437D59" w14:textId="228576D5" w:rsidR="00427B46" w:rsidRPr="00EC3CE8" w:rsidRDefault="00A82DDC">
            <w:pPr>
              <w:rPr>
                <w:sz w:val="20"/>
                <w:szCs w:val="20"/>
              </w:rPr>
            </w:pPr>
            <w:r>
              <w:rPr>
                <w:sz w:val="20"/>
                <w:szCs w:val="20"/>
              </w:rPr>
              <w:t>Secretariat</w:t>
            </w:r>
          </w:p>
        </w:tc>
        <w:tc>
          <w:tcPr>
            <w:tcW w:w="909" w:type="dxa"/>
          </w:tcPr>
          <w:p w14:paraId="21950F05" w14:textId="3113D0F1" w:rsidR="00427B46" w:rsidRPr="00EC3CE8" w:rsidRDefault="00427B46">
            <w:pPr>
              <w:rPr>
                <w:sz w:val="20"/>
                <w:szCs w:val="20"/>
              </w:rPr>
            </w:pPr>
          </w:p>
        </w:tc>
        <w:tc>
          <w:tcPr>
            <w:tcW w:w="910" w:type="dxa"/>
            <w:tcBorders>
              <w:top w:val="single" w:sz="4" w:space="0" w:color="auto"/>
            </w:tcBorders>
          </w:tcPr>
          <w:p w14:paraId="6E6DF92C" w14:textId="77777777" w:rsidR="00427B46" w:rsidRPr="00EC3CE8" w:rsidRDefault="00427B46">
            <w:pPr>
              <w:rPr>
                <w:sz w:val="20"/>
                <w:szCs w:val="20"/>
              </w:rPr>
            </w:pPr>
          </w:p>
        </w:tc>
        <w:tc>
          <w:tcPr>
            <w:tcW w:w="910" w:type="dxa"/>
            <w:tcBorders>
              <w:top w:val="single" w:sz="4" w:space="0" w:color="auto"/>
            </w:tcBorders>
          </w:tcPr>
          <w:p w14:paraId="0BFCFC55" w14:textId="77777777" w:rsidR="00427B46" w:rsidRPr="00EC3CE8" w:rsidRDefault="00427B46">
            <w:pPr>
              <w:rPr>
                <w:sz w:val="20"/>
                <w:szCs w:val="20"/>
              </w:rPr>
            </w:pPr>
          </w:p>
        </w:tc>
        <w:tc>
          <w:tcPr>
            <w:tcW w:w="910" w:type="dxa"/>
            <w:tcBorders>
              <w:top w:val="single" w:sz="4" w:space="0" w:color="auto"/>
            </w:tcBorders>
          </w:tcPr>
          <w:p w14:paraId="0368F95D" w14:textId="77777777" w:rsidR="00427B46" w:rsidRPr="00EC3CE8" w:rsidRDefault="00427B46">
            <w:pPr>
              <w:rPr>
                <w:sz w:val="20"/>
                <w:szCs w:val="20"/>
              </w:rPr>
            </w:pPr>
          </w:p>
        </w:tc>
        <w:tc>
          <w:tcPr>
            <w:tcW w:w="910" w:type="dxa"/>
            <w:tcBorders>
              <w:top w:val="single" w:sz="4" w:space="0" w:color="auto"/>
            </w:tcBorders>
            <w:shd w:val="clear" w:color="auto" w:fill="BDD6EE" w:themeFill="accent5" w:themeFillTint="66"/>
          </w:tcPr>
          <w:p w14:paraId="6D3305E7" w14:textId="0C8DA953" w:rsidR="00427B46" w:rsidRPr="00EC3CE8" w:rsidRDefault="00427B46">
            <w:pPr>
              <w:rPr>
                <w:sz w:val="20"/>
                <w:szCs w:val="20"/>
              </w:rPr>
            </w:pPr>
          </w:p>
        </w:tc>
        <w:tc>
          <w:tcPr>
            <w:tcW w:w="910" w:type="dxa"/>
            <w:tcBorders>
              <w:bottom w:val="single" w:sz="4" w:space="0" w:color="auto"/>
            </w:tcBorders>
          </w:tcPr>
          <w:p w14:paraId="597653B2" w14:textId="77777777" w:rsidR="00427B46" w:rsidRPr="00EC3CE8" w:rsidRDefault="00427B46">
            <w:pPr>
              <w:rPr>
                <w:sz w:val="20"/>
                <w:szCs w:val="20"/>
              </w:rPr>
            </w:pPr>
          </w:p>
        </w:tc>
        <w:tc>
          <w:tcPr>
            <w:tcW w:w="910" w:type="dxa"/>
          </w:tcPr>
          <w:p w14:paraId="2B75B958" w14:textId="77777777" w:rsidR="00427B46" w:rsidRPr="00EC3CE8" w:rsidRDefault="00427B46">
            <w:pPr>
              <w:rPr>
                <w:sz w:val="20"/>
                <w:szCs w:val="20"/>
              </w:rPr>
            </w:pPr>
          </w:p>
        </w:tc>
      </w:tr>
      <w:tr w:rsidR="00427B46" w14:paraId="6D4008C4" w14:textId="77777777" w:rsidTr="00427B46">
        <w:trPr>
          <w:trHeight w:val="252"/>
        </w:trPr>
        <w:tc>
          <w:tcPr>
            <w:tcW w:w="2059" w:type="dxa"/>
          </w:tcPr>
          <w:p w14:paraId="3572E728" w14:textId="1FA4EC77" w:rsidR="00427B46" w:rsidRPr="00EC3CE8" w:rsidRDefault="00427B46" w:rsidP="001D6AEB">
            <w:pPr>
              <w:pStyle w:val="ListParagraph"/>
              <w:numPr>
                <w:ilvl w:val="0"/>
                <w:numId w:val="1"/>
              </w:numPr>
              <w:ind w:left="169" w:hanging="169"/>
              <w:rPr>
                <w:sz w:val="20"/>
                <w:szCs w:val="20"/>
              </w:rPr>
            </w:pPr>
            <w:r>
              <w:rPr>
                <w:sz w:val="20"/>
                <w:szCs w:val="20"/>
              </w:rPr>
              <w:t>Compilation and design</w:t>
            </w:r>
          </w:p>
        </w:tc>
        <w:tc>
          <w:tcPr>
            <w:tcW w:w="913" w:type="dxa"/>
          </w:tcPr>
          <w:p w14:paraId="693E57E4" w14:textId="1FB1DE1D" w:rsidR="00427B46" w:rsidRPr="00EC3CE8" w:rsidRDefault="00C955AC">
            <w:pPr>
              <w:rPr>
                <w:sz w:val="20"/>
                <w:szCs w:val="20"/>
              </w:rPr>
            </w:pPr>
            <w:r>
              <w:rPr>
                <w:sz w:val="20"/>
                <w:szCs w:val="20"/>
              </w:rPr>
              <w:t>Secretariat</w:t>
            </w:r>
          </w:p>
        </w:tc>
        <w:tc>
          <w:tcPr>
            <w:tcW w:w="909" w:type="dxa"/>
          </w:tcPr>
          <w:p w14:paraId="141AC852" w14:textId="06BF0563" w:rsidR="00427B46" w:rsidRPr="00EC3CE8" w:rsidRDefault="00427B46">
            <w:pPr>
              <w:rPr>
                <w:sz w:val="20"/>
                <w:szCs w:val="20"/>
              </w:rPr>
            </w:pPr>
          </w:p>
        </w:tc>
        <w:tc>
          <w:tcPr>
            <w:tcW w:w="910" w:type="dxa"/>
          </w:tcPr>
          <w:p w14:paraId="62839CA5" w14:textId="77777777" w:rsidR="00427B46" w:rsidRPr="00EC3CE8" w:rsidRDefault="00427B46">
            <w:pPr>
              <w:rPr>
                <w:sz w:val="20"/>
                <w:szCs w:val="20"/>
              </w:rPr>
            </w:pPr>
          </w:p>
        </w:tc>
        <w:tc>
          <w:tcPr>
            <w:tcW w:w="910" w:type="dxa"/>
          </w:tcPr>
          <w:p w14:paraId="6E1D623F" w14:textId="77777777" w:rsidR="00427B46" w:rsidRPr="00EC3CE8" w:rsidRDefault="00427B46">
            <w:pPr>
              <w:rPr>
                <w:sz w:val="20"/>
                <w:szCs w:val="20"/>
              </w:rPr>
            </w:pPr>
          </w:p>
        </w:tc>
        <w:tc>
          <w:tcPr>
            <w:tcW w:w="910" w:type="dxa"/>
          </w:tcPr>
          <w:p w14:paraId="784EF1D6" w14:textId="77777777" w:rsidR="00427B46" w:rsidRPr="00EC3CE8" w:rsidRDefault="00427B46">
            <w:pPr>
              <w:rPr>
                <w:sz w:val="20"/>
                <w:szCs w:val="20"/>
              </w:rPr>
            </w:pPr>
          </w:p>
        </w:tc>
        <w:tc>
          <w:tcPr>
            <w:tcW w:w="910" w:type="dxa"/>
          </w:tcPr>
          <w:p w14:paraId="07A08EC4" w14:textId="77777777" w:rsidR="00427B46" w:rsidRPr="00EC3CE8" w:rsidRDefault="00427B46">
            <w:pPr>
              <w:rPr>
                <w:sz w:val="20"/>
                <w:szCs w:val="20"/>
              </w:rPr>
            </w:pPr>
          </w:p>
        </w:tc>
        <w:tc>
          <w:tcPr>
            <w:tcW w:w="910" w:type="dxa"/>
            <w:shd w:val="clear" w:color="auto" w:fill="BDD6EE" w:themeFill="accent5" w:themeFillTint="66"/>
          </w:tcPr>
          <w:p w14:paraId="35919799" w14:textId="31A57B97" w:rsidR="00427B46" w:rsidRPr="00EC3CE8" w:rsidRDefault="00427B46">
            <w:pPr>
              <w:rPr>
                <w:sz w:val="20"/>
                <w:szCs w:val="20"/>
              </w:rPr>
            </w:pPr>
          </w:p>
        </w:tc>
        <w:tc>
          <w:tcPr>
            <w:tcW w:w="910" w:type="dxa"/>
            <w:tcBorders>
              <w:bottom w:val="single" w:sz="4" w:space="0" w:color="auto"/>
            </w:tcBorders>
          </w:tcPr>
          <w:p w14:paraId="2D718A5F" w14:textId="77777777" w:rsidR="00427B46" w:rsidRPr="00EC3CE8" w:rsidRDefault="00427B46">
            <w:pPr>
              <w:rPr>
                <w:sz w:val="20"/>
                <w:szCs w:val="20"/>
              </w:rPr>
            </w:pPr>
          </w:p>
        </w:tc>
      </w:tr>
      <w:tr w:rsidR="00427B46" w14:paraId="47DBE7E9" w14:textId="77777777" w:rsidTr="00427B46">
        <w:trPr>
          <w:trHeight w:val="252"/>
        </w:trPr>
        <w:tc>
          <w:tcPr>
            <w:tcW w:w="2059" w:type="dxa"/>
          </w:tcPr>
          <w:p w14:paraId="4C9D369F" w14:textId="4990D47A" w:rsidR="00427B46" w:rsidRPr="00EC3CE8" w:rsidRDefault="00427B46" w:rsidP="001D6AEB">
            <w:pPr>
              <w:pStyle w:val="ListParagraph"/>
              <w:numPr>
                <w:ilvl w:val="0"/>
                <w:numId w:val="1"/>
              </w:numPr>
              <w:ind w:left="169" w:hanging="169"/>
              <w:rPr>
                <w:sz w:val="20"/>
                <w:szCs w:val="20"/>
              </w:rPr>
            </w:pPr>
            <w:r w:rsidRPr="00EC3CE8">
              <w:rPr>
                <w:sz w:val="20"/>
                <w:szCs w:val="20"/>
              </w:rPr>
              <w:t>Publishing and printing</w:t>
            </w:r>
          </w:p>
        </w:tc>
        <w:tc>
          <w:tcPr>
            <w:tcW w:w="913" w:type="dxa"/>
          </w:tcPr>
          <w:p w14:paraId="5FE30167" w14:textId="4FE4141F" w:rsidR="00427B46" w:rsidRPr="00EC3CE8" w:rsidRDefault="00C955AC">
            <w:pPr>
              <w:rPr>
                <w:sz w:val="20"/>
                <w:szCs w:val="20"/>
              </w:rPr>
            </w:pPr>
            <w:r>
              <w:rPr>
                <w:sz w:val="20"/>
                <w:szCs w:val="20"/>
              </w:rPr>
              <w:t>Secretariat</w:t>
            </w:r>
          </w:p>
        </w:tc>
        <w:tc>
          <w:tcPr>
            <w:tcW w:w="909" w:type="dxa"/>
          </w:tcPr>
          <w:p w14:paraId="46454F7F" w14:textId="020DA0EB" w:rsidR="00427B46" w:rsidRPr="00EC3CE8" w:rsidRDefault="00427B46">
            <w:pPr>
              <w:rPr>
                <w:sz w:val="20"/>
                <w:szCs w:val="20"/>
              </w:rPr>
            </w:pPr>
          </w:p>
        </w:tc>
        <w:tc>
          <w:tcPr>
            <w:tcW w:w="910" w:type="dxa"/>
          </w:tcPr>
          <w:p w14:paraId="6C079DE4" w14:textId="77777777" w:rsidR="00427B46" w:rsidRPr="00EC3CE8" w:rsidRDefault="00427B46">
            <w:pPr>
              <w:rPr>
                <w:sz w:val="20"/>
                <w:szCs w:val="20"/>
              </w:rPr>
            </w:pPr>
          </w:p>
        </w:tc>
        <w:tc>
          <w:tcPr>
            <w:tcW w:w="910" w:type="dxa"/>
          </w:tcPr>
          <w:p w14:paraId="7B411D19" w14:textId="77777777" w:rsidR="00427B46" w:rsidRPr="00EC3CE8" w:rsidRDefault="00427B46">
            <w:pPr>
              <w:rPr>
                <w:sz w:val="20"/>
                <w:szCs w:val="20"/>
              </w:rPr>
            </w:pPr>
          </w:p>
        </w:tc>
        <w:tc>
          <w:tcPr>
            <w:tcW w:w="910" w:type="dxa"/>
          </w:tcPr>
          <w:p w14:paraId="0C06503B" w14:textId="77777777" w:rsidR="00427B46" w:rsidRPr="00EC3CE8" w:rsidRDefault="00427B46">
            <w:pPr>
              <w:rPr>
                <w:sz w:val="20"/>
                <w:szCs w:val="20"/>
              </w:rPr>
            </w:pPr>
          </w:p>
        </w:tc>
        <w:tc>
          <w:tcPr>
            <w:tcW w:w="910" w:type="dxa"/>
          </w:tcPr>
          <w:p w14:paraId="69409C8E" w14:textId="77777777" w:rsidR="00427B46" w:rsidRPr="00EC3CE8" w:rsidRDefault="00427B46">
            <w:pPr>
              <w:rPr>
                <w:sz w:val="20"/>
                <w:szCs w:val="20"/>
              </w:rPr>
            </w:pPr>
          </w:p>
        </w:tc>
        <w:tc>
          <w:tcPr>
            <w:tcW w:w="910" w:type="dxa"/>
          </w:tcPr>
          <w:p w14:paraId="6EC2EB78" w14:textId="77777777" w:rsidR="00427B46" w:rsidRPr="00EC3CE8" w:rsidRDefault="00427B46">
            <w:pPr>
              <w:rPr>
                <w:sz w:val="20"/>
                <w:szCs w:val="20"/>
              </w:rPr>
            </w:pPr>
          </w:p>
        </w:tc>
        <w:tc>
          <w:tcPr>
            <w:tcW w:w="910" w:type="dxa"/>
            <w:shd w:val="clear" w:color="auto" w:fill="BDD6EE" w:themeFill="accent5" w:themeFillTint="66"/>
          </w:tcPr>
          <w:p w14:paraId="46D04C69" w14:textId="348330AA" w:rsidR="00427B46" w:rsidRPr="00EC3CE8" w:rsidRDefault="00427B46">
            <w:pPr>
              <w:rPr>
                <w:sz w:val="20"/>
                <w:szCs w:val="20"/>
              </w:rPr>
            </w:pPr>
          </w:p>
        </w:tc>
      </w:tr>
    </w:tbl>
    <w:p w14:paraId="5D670917" w14:textId="77777777" w:rsidR="00B4257D" w:rsidRDefault="00B4257D"/>
    <w:p w14:paraId="65655704" w14:textId="77777777" w:rsidR="00EC0431" w:rsidRPr="008C524F" w:rsidRDefault="00EC0431" w:rsidP="008C524F">
      <w:pPr>
        <w:pStyle w:val="Heading1"/>
        <w:keepLines w:val="0"/>
        <w:numPr>
          <w:ilvl w:val="0"/>
          <w:numId w:val="2"/>
        </w:numPr>
        <w:spacing w:after="240" w:line="240" w:lineRule="auto"/>
        <w:ind w:left="360"/>
        <w:rPr>
          <w:rFonts w:ascii="Calibri" w:eastAsia="Batang" w:hAnsi="Calibri" w:cs="Calibri"/>
          <w:b/>
          <w:caps/>
          <w:color w:val="0070C0"/>
          <w:kern w:val="28"/>
          <w:sz w:val="22"/>
          <w:szCs w:val="22"/>
          <w:lang w:val="en-GB" w:eastAsia="de-DE"/>
        </w:rPr>
      </w:pPr>
      <w:r w:rsidRPr="008C524F">
        <w:rPr>
          <w:rFonts w:ascii="Calibri" w:eastAsia="Batang" w:hAnsi="Calibri" w:cs="Calibri"/>
          <w:b/>
          <w:caps/>
          <w:color w:val="0070C0"/>
          <w:kern w:val="28"/>
          <w:sz w:val="22"/>
          <w:szCs w:val="22"/>
          <w:lang w:val="en-GB" w:eastAsia="de-DE"/>
        </w:rPr>
        <w:t>Action requested</w:t>
      </w:r>
    </w:p>
    <w:p w14:paraId="6E133A6F" w14:textId="77777777" w:rsidR="00E66E12" w:rsidRDefault="001F0CCC" w:rsidP="003743E5">
      <w:pPr>
        <w:pStyle w:val="BodyText"/>
        <w:rPr>
          <w:ins w:id="12" w:author="McMahon, Natasha" w:date="2020-03-12T15:27:00Z"/>
        </w:rPr>
      </w:pPr>
      <w:r>
        <w:t xml:space="preserve">PAP </w:t>
      </w:r>
      <w:ins w:id="13" w:author="McMahon, Natasha" w:date="2020-03-12T15:27:00Z">
        <w:r w:rsidR="00E66E12">
          <w:t>to revise and task respective groups with questions</w:t>
        </w:r>
      </w:ins>
      <w:del w:id="14" w:author="McMahon, Natasha" w:date="2020-03-12T15:27:00Z">
        <w:r w:rsidDel="00E66E12">
          <w:delText>is</w:delText>
        </w:r>
        <w:r w:rsidR="009D67B4" w:rsidDel="00E66E12">
          <w:delText xml:space="preserve"> requested to note </w:delText>
        </w:r>
        <w:r w:rsidR="008F5D68" w:rsidDel="00E66E12">
          <w:delText xml:space="preserve">and </w:delText>
        </w:r>
        <w:r w:rsidR="00325D6E" w:rsidDel="00E66E12">
          <w:delText>discuss</w:delText>
        </w:r>
        <w:r w:rsidR="008F5D68" w:rsidDel="00E66E12">
          <w:delText xml:space="preserve"> this plan and act as found appropriate</w:delText>
        </w:r>
      </w:del>
      <w:r w:rsidR="008F5D68">
        <w:t>.</w:t>
      </w:r>
    </w:p>
    <w:p w14:paraId="38564216" w14:textId="75294153" w:rsidR="00981D10" w:rsidRDefault="00E66E12" w:rsidP="003743E5">
      <w:pPr>
        <w:pStyle w:val="BodyText"/>
        <w:rPr>
          <w:rStyle w:val="IntenseReference"/>
        </w:rPr>
      </w:pPr>
      <w:ins w:id="15" w:author="McMahon, Natasha" w:date="2020-03-12T15:27:00Z">
        <w:r>
          <w:t xml:space="preserve">Ask Secretariat on possible support. Example </w:t>
        </w:r>
      </w:ins>
      <w:ins w:id="16" w:author="McMahon, Natasha" w:date="2020-03-12T15:28:00Z">
        <w:r>
          <w:t>– proper editing of the document</w:t>
        </w:r>
      </w:ins>
      <w:r w:rsidR="00325D6E">
        <w:t xml:space="preserve"> </w:t>
      </w:r>
    </w:p>
    <w:p w14:paraId="05AF797B" w14:textId="7E03CC78" w:rsidR="00F615A1" w:rsidRPr="00AA3ADD" w:rsidRDefault="00F81036">
      <w:pPr>
        <w:rPr>
          <w:b/>
          <w:bCs/>
          <w:smallCaps/>
          <w:color w:val="4472C4" w:themeColor="accent1"/>
          <w:spacing w:val="5"/>
        </w:rPr>
      </w:pPr>
      <w:r w:rsidRPr="006631D9">
        <w:rPr>
          <w:rStyle w:val="IntenseReference"/>
        </w:rPr>
        <w:t xml:space="preserve">[Annex </w:t>
      </w:r>
      <w:r w:rsidR="00E743D3" w:rsidRPr="006631D9">
        <w:rPr>
          <w:rStyle w:val="IntenseReference"/>
        </w:rPr>
        <w:t>1</w:t>
      </w:r>
      <w:r w:rsidRPr="006631D9">
        <w:rPr>
          <w:rStyle w:val="IntenseReference"/>
        </w:rPr>
        <w:t xml:space="preserve">] </w:t>
      </w:r>
      <w:r w:rsidR="009D67B4" w:rsidRPr="006631D9">
        <w:rPr>
          <w:rStyle w:val="IntenseReference"/>
        </w:rPr>
        <w:t>the draft table of contents</w:t>
      </w:r>
      <w:r w:rsidRPr="006631D9">
        <w:rPr>
          <w:rStyle w:val="IntenseReference"/>
        </w:rPr>
        <w:t xml:space="preserve"> </w:t>
      </w:r>
    </w:p>
    <w:tbl>
      <w:tblPr>
        <w:tblpPr w:leftFromText="180" w:rightFromText="180" w:vertAnchor="text" w:tblpY="1"/>
        <w:tblOverlap w:val="never"/>
        <w:tblW w:w="17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4553"/>
        <w:gridCol w:w="1800"/>
        <w:gridCol w:w="990"/>
        <w:gridCol w:w="2100"/>
        <w:gridCol w:w="1142"/>
        <w:gridCol w:w="2040"/>
        <w:gridCol w:w="1911"/>
        <w:gridCol w:w="1712"/>
      </w:tblGrid>
      <w:tr w:rsidR="009A19EC" w:rsidRPr="009A6D33" w14:paraId="1D560156" w14:textId="47F6E0C1" w:rsidTr="004347CF">
        <w:trPr>
          <w:trHeight w:val="536"/>
          <w:tblHeader/>
        </w:trPr>
        <w:tc>
          <w:tcPr>
            <w:tcW w:w="1022" w:type="dxa"/>
            <w:shd w:val="clear" w:color="000000" w:fill="FFFFFF"/>
            <w:noWrap/>
            <w:vAlign w:val="center"/>
            <w:hideMark/>
          </w:tcPr>
          <w:p w14:paraId="6C875751" w14:textId="77777777" w:rsidR="009A19EC" w:rsidRPr="00B21BDE" w:rsidRDefault="009A19EC">
            <w:pPr>
              <w:spacing w:after="0" w:line="240" w:lineRule="auto"/>
              <w:jc w:val="center"/>
              <w:rPr>
                <w:rFonts w:eastAsia="Times New Roman" w:cstheme="minorHAnsi"/>
                <w:b/>
                <w:bCs/>
                <w:sz w:val="20"/>
                <w:szCs w:val="20"/>
              </w:rPr>
            </w:pPr>
            <w:r w:rsidRPr="00B21BDE">
              <w:rPr>
                <w:rFonts w:eastAsia="Times New Roman" w:cstheme="minorHAnsi"/>
                <w:b/>
                <w:bCs/>
                <w:sz w:val="20"/>
                <w:szCs w:val="20"/>
              </w:rPr>
              <w:t>SECTION</w:t>
            </w:r>
          </w:p>
        </w:tc>
        <w:tc>
          <w:tcPr>
            <w:tcW w:w="4553" w:type="dxa"/>
            <w:shd w:val="clear" w:color="000000" w:fill="FFFFFF"/>
            <w:vAlign w:val="center"/>
            <w:hideMark/>
          </w:tcPr>
          <w:p w14:paraId="1F2DAA2D" w14:textId="384AFB3A" w:rsidR="009A19EC" w:rsidRPr="00B21BDE" w:rsidRDefault="009A19EC">
            <w:pPr>
              <w:spacing w:after="0" w:line="240" w:lineRule="auto"/>
              <w:jc w:val="center"/>
              <w:rPr>
                <w:rFonts w:eastAsia="Times New Roman" w:cstheme="minorHAnsi"/>
                <w:b/>
                <w:bCs/>
                <w:sz w:val="20"/>
                <w:szCs w:val="20"/>
              </w:rPr>
            </w:pPr>
            <w:r w:rsidRPr="00B21BDE">
              <w:rPr>
                <w:rFonts w:eastAsia="Times New Roman" w:cstheme="minorHAnsi"/>
                <w:b/>
                <w:bCs/>
                <w:sz w:val="20"/>
                <w:szCs w:val="20"/>
              </w:rPr>
              <w:t> </w:t>
            </w:r>
            <w:r w:rsidRPr="009A6D33">
              <w:rPr>
                <w:rFonts w:eastAsia="Times New Roman" w:cstheme="minorHAnsi"/>
                <w:b/>
                <w:bCs/>
                <w:sz w:val="20"/>
                <w:szCs w:val="20"/>
              </w:rPr>
              <w:t>Chapters</w:t>
            </w:r>
          </w:p>
        </w:tc>
        <w:tc>
          <w:tcPr>
            <w:tcW w:w="1800" w:type="dxa"/>
            <w:shd w:val="clear" w:color="000000" w:fill="FFFFFF"/>
            <w:vAlign w:val="center"/>
            <w:hideMark/>
          </w:tcPr>
          <w:p w14:paraId="35E63B9E" w14:textId="77777777" w:rsidR="009A19EC" w:rsidRPr="00B21BDE" w:rsidRDefault="009A19EC">
            <w:pPr>
              <w:spacing w:after="0" w:line="240" w:lineRule="auto"/>
              <w:jc w:val="center"/>
              <w:rPr>
                <w:rFonts w:eastAsia="Times New Roman" w:cstheme="minorHAnsi"/>
                <w:b/>
                <w:bCs/>
                <w:sz w:val="20"/>
                <w:szCs w:val="20"/>
              </w:rPr>
            </w:pPr>
            <w:r w:rsidRPr="00B21BDE">
              <w:rPr>
                <w:rFonts w:eastAsia="Times New Roman" w:cstheme="minorHAnsi"/>
                <w:b/>
                <w:bCs/>
                <w:sz w:val="20"/>
                <w:szCs w:val="20"/>
              </w:rPr>
              <w:t>Committee</w:t>
            </w:r>
          </w:p>
        </w:tc>
        <w:tc>
          <w:tcPr>
            <w:tcW w:w="990" w:type="dxa"/>
            <w:shd w:val="clear" w:color="000000" w:fill="FFFFFF"/>
            <w:vAlign w:val="center"/>
            <w:hideMark/>
          </w:tcPr>
          <w:p w14:paraId="5C89E9DF" w14:textId="63B0699D" w:rsidR="009A19EC" w:rsidRPr="00B21BDE" w:rsidRDefault="009A19EC">
            <w:pPr>
              <w:spacing w:after="0" w:line="240" w:lineRule="auto"/>
              <w:jc w:val="center"/>
              <w:rPr>
                <w:rFonts w:eastAsia="Times New Roman" w:cstheme="minorHAnsi"/>
                <w:b/>
                <w:bCs/>
                <w:sz w:val="20"/>
                <w:szCs w:val="20"/>
              </w:rPr>
            </w:pPr>
            <w:r w:rsidRPr="009A6D33">
              <w:rPr>
                <w:rFonts w:eastAsia="Times New Roman" w:cstheme="minorHAnsi"/>
                <w:b/>
                <w:bCs/>
                <w:sz w:val="20"/>
                <w:szCs w:val="20"/>
              </w:rPr>
              <w:t>Author</w:t>
            </w:r>
          </w:p>
        </w:tc>
        <w:tc>
          <w:tcPr>
            <w:tcW w:w="2100" w:type="dxa"/>
            <w:shd w:val="clear" w:color="000000" w:fill="FFFFFF"/>
          </w:tcPr>
          <w:p w14:paraId="55B6DC39" w14:textId="77777777" w:rsidR="009A19EC" w:rsidRDefault="009A19EC">
            <w:pPr>
              <w:spacing w:after="0" w:line="240" w:lineRule="auto"/>
              <w:jc w:val="center"/>
              <w:rPr>
                <w:rFonts w:eastAsia="Times New Roman" w:cstheme="minorHAnsi"/>
                <w:b/>
                <w:bCs/>
                <w:sz w:val="20"/>
                <w:szCs w:val="20"/>
              </w:rPr>
            </w:pPr>
            <w:r>
              <w:rPr>
                <w:rFonts w:eastAsia="Times New Roman" w:cstheme="minorHAnsi"/>
                <w:b/>
                <w:bCs/>
                <w:sz w:val="20"/>
                <w:szCs w:val="20"/>
              </w:rPr>
              <w:t>Level of effort</w:t>
            </w:r>
          </w:p>
          <w:p w14:paraId="78F0B61E" w14:textId="43739B72" w:rsidR="009A19EC" w:rsidRPr="009A6D33" w:rsidRDefault="009A19EC">
            <w:pPr>
              <w:spacing w:after="0" w:line="240" w:lineRule="auto"/>
              <w:rPr>
                <w:rFonts w:eastAsia="Times New Roman" w:cstheme="minorHAnsi"/>
                <w:b/>
                <w:bCs/>
                <w:sz w:val="20"/>
                <w:szCs w:val="20"/>
              </w:rPr>
            </w:pPr>
            <w:r>
              <w:rPr>
                <w:rFonts w:eastAsia="Times New Roman" w:cstheme="minorHAnsi"/>
                <w:b/>
                <w:bCs/>
                <w:sz w:val="20"/>
                <w:szCs w:val="20"/>
              </w:rPr>
              <w:t>(minimal, moderate &amp; significant)</w:t>
            </w:r>
          </w:p>
        </w:tc>
        <w:tc>
          <w:tcPr>
            <w:tcW w:w="1142" w:type="dxa"/>
            <w:shd w:val="clear" w:color="000000" w:fill="FFFFFF"/>
          </w:tcPr>
          <w:p w14:paraId="618F38DF" w14:textId="77777777" w:rsidR="009A19EC" w:rsidRDefault="009A19EC">
            <w:pPr>
              <w:spacing w:after="0" w:line="240" w:lineRule="auto"/>
              <w:jc w:val="center"/>
              <w:rPr>
                <w:rFonts w:eastAsia="Times New Roman" w:cstheme="minorHAnsi"/>
                <w:b/>
                <w:bCs/>
                <w:sz w:val="20"/>
                <w:szCs w:val="20"/>
              </w:rPr>
            </w:pPr>
          </w:p>
          <w:p w14:paraId="2B98815E" w14:textId="207FCAAE" w:rsidR="009A19EC" w:rsidRPr="009A6D33" w:rsidRDefault="009A19EC">
            <w:pPr>
              <w:spacing w:after="0" w:line="240" w:lineRule="auto"/>
              <w:jc w:val="center"/>
              <w:rPr>
                <w:rFonts w:eastAsia="Times New Roman" w:cstheme="minorHAnsi"/>
                <w:b/>
                <w:bCs/>
                <w:sz w:val="20"/>
                <w:szCs w:val="20"/>
              </w:rPr>
            </w:pPr>
            <w:r>
              <w:rPr>
                <w:rFonts w:eastAsia="Times New Roman" w:cstheme="minorHAnsi"/>
                <w:b/>
                <w:bCs/>
                <w:sz w:val="20"/>
                <w:szCs w:val="20"/>
              </w:rPr>
              <w:t>Lead</w:t>
            </w:r>
          </w:p>
        </w:tc>
        <w:tc>
          <w:tcPr>
            <w:tcW w:w="2040" w:type="dxa"/>
            <w:shd w:val="clear" w:color="000000" w:fill="FFFFFF"/>
          </w:tcPr>
          <w:p w14:paraId="790368BB" w14:textId="6FAEDAA8" w:rsidR="009A19EC" w:rsidRDefault="009A19EC">
            <w:pPr>
              <w:spacing w:after="0" w:line="240" w:lineRule="auto"/>
              <w:jc w:val="center"/>
              <w:rPr>
                <w:rFonts w:eastAsia="Times New Roman" w:cstheme="minorHAnsi"/>
                <w:b/>
                <w:bCs/>
                <w:sz w:val="20"/>
                <w:szCs w:val="20"/>
              </w:rPr>
            </w:pPr>
            <w:r>
              <w:rPr>
                <w:rFonts w:eastAsia="Times New Roman" w:cstheme="minorHAnsi"/>
                <w:b/>
                <w:bCs/>
                <w:sz w:val="20"/>
                <w:szCs w:val="20"/>
              </w:rPr>
              <w:t>Comments</w:t>
            </w:r>
          </w:p>
        </w:tc>
        <w:tc>
          <w:tcPr>
            <w:tcW w:w="1911" w:type="dxa"/>
            <w:shd w:val="clear" w:color="000000" w:fill="FFFFFF"/>
          </w:tcPr>
          <w:p w14:paraId="3354DB7C" w14:textId="57CD4601" w:rsidR="009A19EC" w:rsidRDefault="009A19EC">
            <w:pPr>
              <w:spacing w:after="0" w:line="240" w:lineRule="auto"/>
              <w:jc w:val="center"/>
              <w:rPr>
                <w:rFonts w:eastAsia="Times New Roman" w:cstheme="minorHAnsi"/>
                <w:b/>
                <w:bCs/>
                <w:sz w:val="20"/>
                <w:szCs w:val="20"/>
              </w:rPr>
            </w:pPr>
            <w:r>
              <w:rPr>
                <w:rFonts w:eastAsia="Times New Roman" w:cstheme="minorHAnsi"/>
                <w:b/>
                <w:bCs/>
                <w:sz w:val="20"/>
                <w:szCs w:val="20"/>
              </w:rPr>
              <w:t>Completion status</w:t>
            </w:r>
          </w:p>
          <w:p w14:paraId="7CED87C8" w14:textId="206FEBBC" w:rsidR="009A19EC" w:rsidRPr="009A6D33" w:rsidRDefault="009A19EC">
            <w:pPr>
              <w:spacing w:after="0" w:line="240" w:lineRule="auto"/>
              <w:jc w:val="center"/>
              <w:rPr>
                <w:rFonts w:eastAsia="Times New Roman" w:cstheme="minorHAnsi"/>
                <w:b/>
                <w:bCs/>
                <w:sz w:val="20"/>
                <w:szCs w:val="20"/>
              </w:rPr>
            </w:pPr>
            <w:r>
              <w:rPr>
                <w:rFonts w:eastAsia="Times New Roman" w:cstheme="minorHAnsi"/>
                <w:b/>
                <w:bCs/>
                <w:sz w:val="20"/>
                <w:szCs w:val="20"/>
              </w:rPr>
              <w:t>(started, in progress, complete)</w:t>
            </w:r>
          </w:p>
        </w:tc>
        <w:tc>
          <w:tcPr>
            <w:tcW w:w="1712" w:type="dxa"/>
            <w:shd w:val="clear" w:color="000000" w:fill="FFFFFF"/>
          </w:tcPr>
          <w:p w14:paraId="65193157" w14:textId="77777777" w:rsidR="009A19EC" w:rsidRDefault="009A19EC">
            <w:pPr>
              <w:spacing w:after="0" w:line="240" w:lineRule="auto"/>
              <w:jc w:val="center"/>
              <w:rPr>
                <w:rFonts w:eastAsia="Times New Roman" w:cstheme="minorHAnsi"/>
                <w:b/>
                <w:bCs/>
                <w:sz w:val="20"/>
                <w:szCs w:val="20"/>
              </w:rPr>
            </w:pPr>
          </w:p>
        </w:tc>
      </w:tr>
      <w:tr w:rsidR="009A19EC" w:rsidRPr="009A6D33" w14:paraId="02641504" w14:textId="1286BFA8" w:rsidTr="004347CF">
        <w:trPr>
          <w:trHeight w:val="375"/>
        </w:trPr>
        <w:tc>
          <w:tcPr>
            <w:tcW w:w="5575" w:type="dxa"/>
            <w:gridSpan w:val="2"/>
            <w:shd w:val="clear" w:color="000000" w:fill="B8CCE4"/>
            <w:noWrap/>
            <w:vAlign w:val="center"/>
            <w:hideMark/>
          </w:tcPr>
          <w:p w14:paraId="077E119E" w14:textId="77777777" w:rsidR="009A19EC" w:rsidRPr="00B21BDE" w:rsidRDefault="009A19EC">
            <w:pPr>
              <w:spacing w:after="0" w:line="240" w:lineRule="auto"/>
              <w:rPr>
                <w:rFonts w:eastAsia="Times New Roman" w:cstheme="minorHAnsi"/>
                <w:b/>
                <w:color w:val="000000"/>
                <w:sz w:val="28"/>
                <w:szCs w:val="28"/>
              </w:rPr>
            </w:pPr>
            <w:r w:rsidRPr="00B21BDE">
              <w:rPr>
                <w:rFonts w:eastAsia="Times New Roman" w:cstheme="minorHAnsi"/>
                <w:b/>
                <w:color w:val="000000"/>
                <w:sz w:val="24"/>
                <w:szCs w:val="28"/>
              </w:rPr>
              <w:t>Chapter 1 - Introduction to IALA-AISM</w:t>
            </w:r>
          </w:p>
        </w:tc>
        <w:tc>
          <w:tcPr>
            <w:tcW w:w="1800" w:type="dxa"/>
            <w:shd w:val="clear" w:color="000000" w:fill="B8CCE4"/>
            <w:noWrap/>
            <w:vAlign w:val="center"/>
            <w:hideMark/>
          </w:tcPr>
          <w:p w14:paraId="0A7697EB" w14:textId="77777777" w:rsidR="009A19EC" w:rsidRPr="00B21BDE" w:rsidRDefault="009A19EC">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02AECAB9" w14:textId="77777777" w:rsidR="009A19EC" w:rsidRPr="00B21BDE" w:rsidRDefault="009A19EC">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7D60CEAC" w14:textId="77777777" w:rsidR="009A19EC" w:rsidRPr="00B21BDE" w:rsidRDefault="009A19EC">
            <w:pPr>
              <w:spacing w:after="0" w:line="240" w:lineRule="auto"/>
              <w:rPr>
                <w:rFonts w:eastAsia="Times New Roman" w:cstheme="minorHAnsi"/>
                <w:color w:val="000000"/>
              </w:rPr>
            </w:pPr>
          </w:p>
        </w:tc>
        <w:tc>
          <w:tcPr>
            <w:tcW w:w="1142" w:type="dxa"/>
            <w:shd w:val="clear" w:color="000000" w:fill="B8CCE4"/>
          </w:tcPr>
          <w:p w14:paraId="7FF4EB2E" w14:textId="77777777" w:rsidR="009A19EC" w:rsidRPr="00B21BDE" w:rsidRDefault="009A19EC">
            <w:pPr>
              <w:spacing w:after="0" w:line="240" w:lineRule="auto"/>
              <w:rPr>
                <w:rFonts w:eastAsia="Times New Roman" w:cstheme="minorHAnsi"/>
                <w:color w:val="000000"/>
              </w:rPr>
            </w:pPr>
          </w:p>
        </w:tc>
        <w:tc>
          <w:tcPr>
            <w:tcW w:w="2040" w:type="dxa"/>
            <w:shd w:val="clear" w:color="000000" w:fill="B8CCE4"/>
          </w:tcPr>
          <w:p w14:paraId="2C9A45C3" w14:textId="77777777" w:rsidR="009A19EC" w:rsidRPr="00B21BDE" w:rsidRDefault="009A19EC">
            <w:pPr>
              <w:spacing w:after="0" w:line="240" w:lineRule="auto"/>
              <w:rPr>
                <w:rFonts w:eastAsia="Times New Roman" w:cstheme="minorHAnsi"/>
                <w:color w:val="000000"/>
              </w:rPr>
            </w:pPr>
          </w:p>
        </w:tc>
        <w:tc>
          <w:tcPr>
            <w:tcW w:w="1911" w:type="dxa"/>
            <w:shd w:val="clear" w:color="000000" w:fill="B8CCE4"/>
          </w:tcPr>
          <w:p w14:paraId="069BA27C" w14:textId="12D5BC02" w:rsidR="009A19EC" w:rsidRPr="00B21BDE" w:rsidRDefault="009A19EC">
            <w:pPr>
              <w:spacing w:after="0" w:line="240" w:lineRule="auto"/>
              <w:rPr>
                <w:rFonts w:eastAsia="Times New Roman" w:cstheme="minorHAnsi"/>
                <w:color w:val="000000"/>
              </w:rPr>
            </w:pPr>
          </w:p>
        </w:tc>
        <w:tc>
          <w:tcPr>
            <w:tcW w:w="1712" w:type="dxa"/>
            <w:shd w:val="clear" w:color="000000" w:fill="B8CCE4"/>
          </w:tcPr>
          <w:p w14:paraId="56735CD5" w14:textId="77777777" w:rsidR="009A19EC" w:rsidRPr="00B21BDE" w:rsidRDefault="009A19EC">
            <w:pPr>
              <w:spacing w:after="0" w:line="240" w:lineRule="auto"/>
              <w:rPr>
                <w:rFonts w:eastAsia="Times New Roman" w:cstheme="minorHAnsi"/>
                <w:color w:val="000000"/>
              </w:rPr>
            </w:pPr>
          </w:p>
        </w:tc>
      </w:tr>
      <w:tr w:rsidR="009A19EC" w:rsidRPr="009A6D33" w14:paraId="7725ED3D" w14:textId="22BD3830" w:rsidTr="004347CF">
        <w:trPr>
          <w:trHeight w:val="300"/>
        </w:trPr>
        <w:tc>
          <w:tcPr>
            <w:tcW w:w="1022" w:type="dxa"/>
            <w:shd w:val="clear" w:color="auto" w:fill="auto"/>
            <w:noWrap/>
            <w:vAlign w:val="bottom"/>
            <w:hideMark/>
          </w:tcPr>
          <w:p w14:paraId="5486EF20"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w:t>
            </w:r>
          </w:p>
        </w:tc>
        <w:tc>
          <w:tcPr>
            <w:tcW w:w="4553" w:type="dxa"/>
            <w:shd w:val="clear" w:color="auto" w:fill="auto"/>
            <w:noWrap/>
            <w:vAlign w:val="bottom"/>
            <w:hideMark/>
          </w:tcPr>
          <w:p w14:paraId="5790931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Purpose and Scope</w:t>
            </w:r>
          </w:p>
        </w:tc>
        <w:tc>
          <w:tcPr>
            <w:tcW w:w="1800" w:type="dxa"/>
            <w:shd w:val="clear" w:color="auto" w:fill="auto"/>
            <w:noWrap/>
            <w:vAlign w:val="bottom"/>
            <w:hideMark/>
          </w:tcPr>
          <w:p w14:paraId="6066C7FE"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62134CCA"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5E0F070" w14:textId="77777777" w:rsidR="009A19EC" w:rsidRPr="00B21BDE" w:rsidRDefault="009A19EC">
            <w:pPr>
              <w:spacing w:after="0" w:line="240" w:lineRule="auto"/>
              <w:rPr>
                <w:rFonts w:eastAsia="Times New Roman" w:cstheme="minorHAnsi"/>
                <w:sz w:val="20"/>
                <w:szCs w:val="20"/>
              </w:rPr>
            </w:pPr>
          </w:p>
        </w:tc>
        <w:tc>
          <w:tcPr>
            <w:tcW w:w="1142" w:type="dxa"/>
          </w:tcPr>
          <w:p w14:paraId="022FE3CB" w14:textId="77777777" w:rsidR="009A19EC" w:rsidRPr="00B21BDE" w:rsidRDefault="009A19EC">
            <w:pPr>
              <w:spacing w:after="0" w:line="240" w:lineRule="auto"/>
              <w:rPr>
                <w:rFonts w:eastAsia="Times New Roman" w:cstheme="minorHAnsi"/>
                <w:sz w:val="20"/>
                <w:szCs w:val="20"/>
              </w:rPr>
            </w:pPr>
          </w:p>
        </w:tc>
        <w:tc>
          <w:tcPr>
            <w:tcW w:w="2040" w:type="dxa"/>
          </w:tcPr>
          <w:p w14:paraId="1861331C" w14:textId="77777777" w:rsidR="009A19EC" w:rsidRPr="00B21BDE" w:rsidRDefault="009A19EC">
            <w:pPr>
              <w:spacing w:after="0" w:line="240" w:lineRule="auto"/>
              <w:rPr>
                <w:rFonts w:eastAsia="Times New Roman" w:cstheme="minorHAnsi"/>
                <w:sz w:val="20"/>
                <w:szCs w:val="20"/>
              </w:rPr>
            </w:pPr>
          </w:p>
        </w:tc>
        <w:tc>
          <w:tcPr>
            <w:tcW w:w="1911" w:type="dxa"/>
          </w:tcPr>
          <w:p w14:paraId="0D1A35F4" w14:textId="357303AF" w:rsidR="009A19EC" w:rsidRPr="00B21BDE" w:rsidRDefault="009A19EC">
            <w:pPr>
              <w:spacing w:after="0" w:line="240" w:lineRule="auto"/>
              <w:rPr>
                <w:rFonts w:eastAsia="Times New Roman" w:cstheme="minorHAnsi"/>
                <w:sz w:val="20"/>
                <w:szCs w:val="20"/>
              </w:rPr>
            </w:pPr>
          </w:p>
        </w:tc>
        <w:tc>
          <w:tcPr>
            <w:tcW w:w="1712" w:type="dxa"/>
          </w:tcPr>
          <w:p w14:paraId="502156FD" w14:textId="77777777" w:rsidR="009A19EC" w:rsidRPr="00B21BDE" w:rsidRDefault="009A19EC">
            <w:pPr>
              <w:spacing w:after="0" w:line="240" w:lineRule="auto"/>
              <w:rPr>
                <w:rFonts w:eastAsia="Times New Roman" w:cstheme="minorHAnsi"/>
                <w:sz w:val="20"/>
                <w:szCs w:val="20"/>
              </w:rPr>
            </w:pPr>
          </w:p>
        </w:tc>
      </w:tr>
      <w:tr w:rsidR="009A19EC" w:rsidRPr="009A6D33" w14:paraId="30352578" w14:textId="2A1301AD" w:rsidTr="004347CF">
        <w:trPr>
          <w:trHeight w:val="300"/>
        </w:trPr>
        <w:tc>
          <w:tcPr>
            <w:tcW w:w="1022" w:type="dxa"/>
            <w:shd w:val="clear" w:color="auto" w:fill="auto"/>
            <w:noWrap/>
            <w:vAlign w:val="bottom"/>
            <w:hideMark/>
          </w:tcPr>
          <w:p w14:paraId="050B2EF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1.2</w:t>
            </w:r>
          </w:p>
        </w:tc>
        <w:tc>
          <w:tcPr>
            <w:tcW w:w="4553" w:type="dxa"/>
            <w:shd w:val="clear" w:color="auto" w:fill="auto"/>
            <w:noWrap/>
            <w:vAlign w:val="bottom"/>
            <w:hideMark/>
          </w:tcPr>
          <w:p w14:paraId="1916035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Background</w:t>
            </w:r>
          </w:p>
        </w:tc>
        <w:tc>
          <w:tcPr>
            <w:tcW w:w="1800" w:type="dxa"/>
            <w:shd w:val="clear" w:color="auto" w:fill="auto"/>
            <w:noWrap/>
            <w:vAlign w:val="bottom"/>
            <w:hideMark/>
          </w:tcPr>
          <w:p w14:paraId="7C8BD8C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1C07596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6B63E3B4" w14:textId="77777777" w:rsidR="009A19EC" w:rsidRPr="00B21BDE" w:rsidRDefault="009A19EC">
            <w:pPr>
              <w:spacing w:after="0" w:line="240" w:lineRule="auto"/>
              <w:rPr>
                <w:rFonts w:eastAsia="Times New Roman" w:cstheme="minorHAnsi"/>
                <w:sz w:val="20"/>
                <w:szCs w:val="20"/>
              </w:rPr>
            </w:pPr>
          </w:p>
        </w:tc>
        <w:tc>
          <w:tcPr>
            <w:tcW w:w="1142" w:type="dxa"/>
          </w:tcPr>
          <w:p w14:paraId="4D61F336" w14:textId="77777777" w:rsidR="009A19EC" w:rsidRPr="00B21BDE" w:rsidRDefault="009A19EC">
            <w:pPr>
              <w:spacing w:after="0" w:line="240" w:lineRule="auto"/>
              <w:rPr>
                <w:rFonts w:eastAsia="Times New Roman" w:cstheme="minorHAnsi"/>
                <w:sz w:val="20"/>
                <w:szCs w:val="20"/>
              </w:rPr>
            </w:pPr>
          </w:p>
        </w:tc>
        <w:tc>
          <w:tcPr>
            <w:tcW w:w="2040" w:type="dxa"/>
          </w:tcPr>
          <w:p w14:paraId="656D176A" w14:textId="77777777" w:rsidR="009A19EC" w:rsidRPr="00B21BDE" w:rsidRDefault="009A19EC">
            <w:pPr>
              <w:spacing w:after="0" w:line="240" w:lineRule="auto"/>
              <w:rPr>
                <w:rFonts w:eastAsia="Times New Roman" w:cstheme="minorHAnsi"/>
                <w:sz w:val="20"/>
                <w:szCs w:val="20"/>
              </w:rPr>
            </w:pPr>
          </w:p>
        </w:tc>
        <w:tc>
          <w:tcPr>
            <w:tcW w:w="1911" w:type="dxa"/>
          </w:tcPr>
          <w:p w14:paraId="7959465A" w14:textId="63F2672D" w:rsidR="009A19EC" w:rsidRPr="00B21BDE" w:rsidRDefault="009A19EC">
            <w:pPr>
              <w:spacing w:after="0" w:line="240" w:lineRule="auto"/>
              <w:rPr>
                <w:rFonts w:eastAsia="Times New Roman" w:cstheme="minorHAnsi"/>
                <w:sz w:val="20"/>
                <w:szCs w:val="20"/>
              </w:rPr>
            </w:pPr>
          </w:p>
        </w:tc>
        <w:tc>
          <w:tcPr>
            <w:tcW w:w="1712" w:type="dxa"/>
          </w:tcPr>
          <w:p w14:paraId="3634148D" w14:textId="77777777" w:rsidR="009A19EC" w:rsidRPr="00B21BDE" w:rsidRDefault="009A19EC">
            <w:pPr>
              <w:spacing w:after="0" w:line="240" w:lineRule="auto"/>
              <w:rPr>
                <w:rFonts w:eastAsia="Times New Roman" w:cstheme="minorHAnsi"/>
                <w:sz w:val="20"/>
                <w:szCs w:val="20"/>
              </w:rPr>
            </w:pPr>
          </w:p>
        </w:tc>
      </w:tr>
      <w:tr w:rsidR="009A19EC" w:rsidRPr="009A6D33" w14:paraId="14138AE4" w14:textId="070542BD" w:rsidTr="004347CF">
        <w:trPr>
          <w:trHeight w:val="300"/>
        </w:trPr>
        <w:tc>
          <w:tcPr>
            <w:tcW w:w="1022" w:type="dxa"/>
            <w:shd w:val="clear" w:color="auto" w:fill="auto"/>
            <w:noWrap/>
            <w:vAlign w:val="bottom"/>
            <w:hideMark/>
          </w:tcPr>
          <w:p w14:paraId="01EB482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1.3</w:t>
            </w:r>
          </w:p>
        </w:tc>
        <w:tc>
          <w:tcPr>
            <w:tcW w:w="4553" w:type="dxa"/>
            <w:shd w:val="clear" w:color="auto" w:fill="auto"/>
            <w:noWrap/>
            <w:vAlign w:val="bottom"/>
            <w:hideMark/>
          </w:tcPr>
          <w:p w14:paraId="3A3BFF0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Membership</w:t>
            </w:r>
          </w:p>
        </w:tc>
        <w:tc>
          <w:tcPr>
            <w:tcW w:w="1800" w:type="dxa"/>
            <w:shd w:val="clear" w:color="auto" w:fill="auto"/>
            <w:noWrap/>
            <w:vAlign w:val="bottom"/>
            <w:hideMark/>
          </w:tcPr>
          <w:p w14:paraId="2AB35084"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3C249F6F"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005DE0B" w14:textId="77777777" w:rsidR="009A19EC" w:rsidRPr="00B21BDE" w:rsidRDefault="009A19EC">
            <w:pPr>
              <w:spacing w:after="0" w:line="240" w:lineRule="auto"/>
              <w:rPr>
                <w:rFonts w:eastAsia="Times New Roman" w:cstheme="minorHAnsi"/>
                <w:sz w:val="20"/>
                <w:szCs w:val="20"/>
              </w:rPr>
            </w:pPr>
          </w:p>
        </w:tc>
        <w:tc>
          <w:tcPr>
            <w:tcW w:w="1142" w:type="dxa"/>
          </w:tcPr>
          <w:p w14:paraId="6E07D612" w14:textId="77777777" w:rsidR="009A19EC" w:rsidRPr="00B21BDE" w:rsidRDefault="009A19EC">
            <w:pPr>
              <w:spacing w:after="0" w:line="240" w:lineRule="auto"/>
              <w:rPr>
                <w:rFonts w:eastAsia="Times New Roman" w:cstheme="minorHAnsi"/>
                <w:sz w:val="20"/>
                <w:szCs w:val="20"/>
              </w:rPr>
            </w:pPr>
          </w:p>
        </w:tc>
        <w:tc>
          <w:tcPr>
            <w:tcW w:w="2040" w:type="dxa"/>
          </w:tcPr>
          <w:p w14:paraId="12DA2C0B" w14:textId="77777777" w:rsidR="009A19EC" w:rsidRPr="00B21BDE" w:rsidRDefault="009A19EC">
            <w:pPr>
              <w:spacing w:after="0" w:line="240" w:lineRule="auto"/>
              <w:rPr>
                <w:rFonts w:eastAsia="Times New Roman" w:cstheme="minorHAnsi"/>
                <w:sz w:val="20"/>
                <w:szCs w:val="20"/>
              </w:rPr>
            </w:pPr>
          </w:p>
        </w:tc>
        <w:tc>
          <w:tcPr>
            <w:tcW w:w="1911" w:type="dxa"/>
          </w:tcPr>
          <w:p w14:paraId="4BC5ADAF" w14:textId="25283731" w:rsidR="009A19EC" w:rsidRPr="00B21BDE" w:rsidRDefault="009A19EC">
            <w:pPr>
              <w:spacing w:after="0" w:line="240" w:lineRule="auto"/>
              <w:rPr>
                <w:rFonts w:eastAsia="Times New Roman" w:cstheme="minorHAnsi"/>
                <w:sz w:val="20"/>
                <w:szCs w:val="20"/>
              </w:rPr>
            </w:pPr>
          </w:p>
        </w:tc>
        <w:tc>
          <w:tcPr>
            <w:tcW w:w="1712" w:type="dxa"/>
          </w:tcPr>
          <w:p w14:paraId="6FDDF425" w14:textId="77777777" w:rsidR="009A19EC" w:rsidRPr="00B21BDE" w:rsidRDefault="009A19EC">
            <w:pPr>
              <w:spacing w:after="0" w:line="240" w:lineRule="auto"/>
              <w:rPr>
                <w:rFonts w:eastAsia="Times New Roman" w:cstheme="minorHAnsi"/>
                <w:sz w:val="20"/>
                <w:szCs w:val="20"/>
              </w:rPr>
            </w:pPr>
          </w:p>
        </w:tc>
      </w:tr>
      <w:tr w:rsidR="009A19EC" w:rsidRPr="009A6D33" w14:paraId="05D7B999" w14:textId="30EC2515" w:rsidTr="004347CF">
        <w:trPr>
          <w:trHeight w:val="300"/>
        </w:trPr>
        <w:tc>
          <w:tcPr>
            <w:tcW w:w="1022" w:type="dxa"/>
            <w:shd w:val="clear" w:color="auto" w:fill="auto"/>
            <w:noWrap/>
            <w:vAlign w:val="bottom"/>
            <w:hideMark/>
          </w:tcPr>
          <w:p w14:paraId="4CC4050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1.4</w:t>
            </w:r>
          </w:p>
        </w:tc>
        <w:tc>
          <w:tcPr>
            <w:tcW w:w="4553" w:type="dxa"/>
            <w:shd w:val="clear" w:color="auto" w:fill="auto"/>
            <w:noWrap/>
            <w:vAlign w:val="bottom"/>
            <w:hideMark/>
          </w:tcPr>
          <w:p w14:paraId="170199D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General Assembly</w:t>
            </w:r>
          </w:p>
        </w:tc>
        <w:tc>
          <w:tcPr>
            <w:tcW w:w="1800" w:type="dxa"/>
            <w:shd w:val="clear" w:color="auto" w:fill="auto"/>
            <w:noWrap/>
            <w:vAlign w:val="bottom"/>
            <w:hideMark/>
          </w:tcPr>
          <w:p w14:paraId="33786F3B"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2E4FE9E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629B4B1A" w14:textId="77777777" w:rsidR="009A19EC" w:rsidRPr="00B21BDE" w:rsidRDefault="009A19EC">
            <w:pPr>
              <w:spacing w:after="0" w:line="240" w:lineRule="auto"/>
              <w:rPr>
                <w:rFonts w:eastAsia="Times New Roman" w:cstheme="minorHAnsi"/>
                <w:sz w:val="20"/>
                <w:szCs w:val="20"/>
              </w:rPr>
            </w:pPr>
          </w:p>
        </w:tc>
        <w:tc>
          <w:tcPr>
            <w:tcW w:w="1142" w:type="dxa"/>
          </w:tcPr>
          <w:p w14:paraId="1A00EB1F" w14:textId="77777777" w:rsidR="009A19EC" w:rsidRPr="00B21BDE" w:rsidRDefault="009A19EC">
            <w:pPr>
              <w:spacing w:after="0" w:line="240" w:lineRule="auto"/>
              <w:rPr>
                <w:rFonts w:eastAsia="Times New Roman" w:cstheme="minorHAnsi"/>
                <w:sz w:val="20"/>
                <w:szCs w:val="20"/>
              </w:rPr>
            </w:pPr>
          </w:p>
        </w:tc>
        <w:tc>
          <w:tcPr>
            <w:tcW w:w="2040" w:type="dxa"/>
          </w:tcPr>
          <w:p w14:paraId="463F5E84" w14:textId="77777777" w:rsidR="009A19EC" w:rsidRPr="00B21BDE" w:rsidRDefault="009A19EC">
            <w:pPr>
              <w:spacing w:after="0" w:line="240" w:lineRule="auto"/>
              <w:rPr>
                <w:rFonts w:eastAsia="Times New Roman" w:cstheme="minorHAnsi"/>
                <w:sz w:val="20"/>
                <w:szCs w:val="20"/>
              </w:rPr>
            </w:pPr>
          </w:p>
        </w:tc>
        <w:tc>
          <w:tcPr>
            <w:tcW w:w="1911" w:type="dxa"/>
          </w:tcPr>
          <w:p w14:paraId="473C6E1C" w14:textId="56D86249" w:rsidR="009A19EC" w:rsidRPr="00B21BDE" w:rsidRDefault="009A19EC">
            <w:pPr>
              <w:spacing w:after="0" w:line="240" w:lineRule="auto"/>
              <w:rPr>
                <w:rFonts w:eastAsia="Times New Roman" w:cstheme="minorHAnsi"/>
                <w:sz w:val="20"/>
                <w:szCs w:val="20"/>
              </w:rPr>
            </w:pPr>
          </w:p>
        </w:tc>
        <w:tc>
          <w:tcPr>
            <w:tcW w:w="1712" w:type="dxa"/>
          </w:tcPr>
          <w:p w14:paraId="6E5750FF" w14:textId="77777777" w:rsidR="009A19EC" w:rsidRPr="00B21BDE" w:rsidRDefault="009A19EC">
            <w:pPr>
              <w:spacing w:after="0" w:line="240" w:lineRule="auto"/>
              <w:rPr>
                <w:rFonts w:eastAsia="Times New Roman" w:cstheme="minorHAnsi"/>
                <w:sz w:val="20"/>
                <w:szCs w:val="20"/>
              </w:rPr>
            </w:pPr>
          </w:p>
        </w:tc>
      </w:tr>
      <w:tr w:rsidR="009A19EC" w:rsidRPr="009A6D33" w14:paraId="7C7BFB41" w14:textId="26CB3396" w:rsidTr="004347CF">
        <w:trPr>
          <w:trHeight w:val="300"/>
        </w:trPr>
        <w:tc>
          <w:tcPr>
            <w:tcW w:w="1022" w:type="dxa"/>
            <w:shd w:val="clear" w:color="auto" w:fill="auto"/>
            <w:noWrap/>
            <w:vAlign w:val="bottom"/>
            <w:hideMark/>
          </w:tcPr>
          <w:p w14:paraId="3FF7D3F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1.5</w:t>
            </w:r>
          </w:p>
        </w:tc>
        <w:tc>
          <w:tcPr>
            <w:tcW w:w="4553" w:type="dxa"/>
            <w:shd w:val="clear" w:color="auto" w:fill="auto"/>
            <w:noWrap/>
            <w:vAlign w:val="bottom"/>
            <w:hideMark/>
          </w:tcPr>
          <w:p w14:paraId="218B52BF"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The Council</w:t>
            </w:r>
          </w:p>
        </w:tc>
        <w:tc>
          <w:tcPr>
            <w:tcW w:w="1800" w:type="dxa"/>
            <w:shd w:val="clear" w:color="auto" w:fill="auto"/>
            <w:noWrap/>
            <w:vAlign w:val="bottom"/>
            <w:hideMark/>
          </w:tcPr>
          <w:p w14:paraId="78F21CB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7B445C3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549B760" w14:textId="77777777" w:rsidR="009A19EC" w:rsidRPr="00B21BDE" w:rsidRDefault="009A19EC">
            <w:pPr>
              <w:spacing w:after="0" w:line="240" w:lineRule="auto"/>
              <w:rPr>
                <w:rFonts w:eastAsia="Times New Roman" w:cstheme="minorHAnsi"/>
                <w:sz w:val="20"/>
                <w:szCs w:val="20"/>
              </w:rPr>
            </w:pPr>
          </w:p>
        </w:tc>
        <w:tc>
          <w:tcPr>
            <w:tcW w:w="1142" w:type="dxa"/>
          </w:tcPr>
          <w:p w14:paraId="745E158F" w14:textId="77777777" w:rsidR="009A19EC" w:rsidRPr="00B21BDE" w:rsidRDefault="009A19EC">
            <w:pPr>
              <w:spacing w:after="0" w:line="240" w:lineRule="auto"/>
              <w:rPr>
                <w:rFonts w:eastAsia="Times New Roman" w:cstheme="minorHAnsi"/>
                <w:sz w:val="20"/>
                <w:szCs w:val="20"/>
              </w:rPr>
            </w:pPr>
          </w:p>
        </w:tc>
        <w:tc>
          <w:tcPr>
            <w:tcW w:w="2040" w:type="dxa"/>
          </w:tcPr>
          <w:p w14:paraId="5DE201A3" w14:textId="77777777" w:rsidR="009A19EC" w:rsidRPr="00B21BDE" w:rsidRDefault="009A19EC">
            <w:pPr>
              <w:spacing w:after="0" w:line="240" w:lineRule="auto"/>
              <w:rPr>
                <w:rFonts w:eastAsia="Times New Roman" w:cstheme="minorHAnsi"/>
                <w:sz w:val="20"/>
                <w:szCs w:val="20"/>
              </w:rPr>
            </w:pPr>
          </w:p>
        </w:tc>
        <w:tc>
          <w:tcPr>
            <w:tcW w:w="1911" w:type="dxa"/>
          </w:tcPr>
          <w:p w14:paraId="17416CA9" w14:textId="0819B92F" w:rsidR="009A19EC" w:rsidRPr="00B21BDE" w:rsidRDefault="009A19EC">
            <w:pPr>
              <w:spacing w:after="0" w:line="240" w:lineRule="auto"/>
              <w:rPr>
                <w:rFonts w:eastAsia="Times New Roman" w:cstheme="minorHAnsi"/>
                <w:sz w:val="20"/>
                <w:szCs w:val="20"/>
              </w:rPr>
            </w:pPr>
          </w:p>
        </w:tc>
        <w:tc>
          <w:tcPr>
            <w:tcW w:w="1712" w:type="dxa"/>
          </w:tcPr>
          <w:p w14:paraId="5C86B92A" w14:textId="77777777" w:rsidR="009A19EC" w:rsidRPr="00B21BDE" w:rsidRDefault="009A19EC">
            <w:pPr>
              <w:spacing w:after="0" w:line="240" w:lineRule="auto"/>
              <w:rPr>
                <w:rFonts w:eastAsia="Times New Roman" w:cstheme="minorHAnsi"/>
                <w:sz w:val="20"/>
                <w:szCs w:val="20"/>
              </w:rPr>
            </w:pPr>
          </w:p>
        </w:tc>
      </w:tr>
      <w:tr w:rsidR="009A19EC" w:rsidRPr="009A6D33" w14:paraId="0DAB1CAD" w14:textId="377A5886" w:rsidTr="004347CF">
        <w:trPr>
          <w:trHeight w:val="300"/>
        </w:trPr>
        <w:tc>
          <w:tcPr>
            <w:tcW w:w="1022" w:type="dxa"/>
            <w:shd w:val="clear" w:color="auto" w:fill="auto"/>
            <w:noWrap/>
            <w:vAlign w:val="bottom"/>
            <w:hideMark/>
          </w:tcPr>
          <w:p w14:paraId="3B62DDD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1.6</w:t>
            </w:r>
          </w:p>
        </w:tc>
        <w:tc>
          <w:tcPr>
            <w:tcW w:w="4553" w:type="dxa"/>
            <w:shd w:val="clear" w:color="auto" w:fill="auto"/>
            <w:noWrap/>
            <w:vAlign w:val="bottom"/>
            <w:hideMark/>
          </w:tcPr>
          <w:p w14:paraId="5AE4F98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Policy Advisory Panel</w:t>
            </w:r>
          </w:p>
        </w:tc>
        <w:tc>
          <w:tcPr>
            <w:tcW w:w="1800" w:type="dxa"/>
            <w:shd w:val="clear" w:color="auto" w:fill="auto"/>
            <w:noWrap/>
            <w:vAlign w:val="bottom"/>
            <w:hideMark/>
          </w:tcPr>
          <w:p w14:paraId="1D45EFB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1F09E506"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0D2F577" w14:textId="77777777" w:rsidR="009A19EC" w:rsidRPr="00B21BDE" w:rsidRDefault="009A19EC">
            <w:pPr>
              <w:spacing w:after="0" w:line="240" w:lineRule="auto"/>
              <w:rPr>
                <w:rFonts w:eastAsia="Times New Roman" w:cstheme="minorHAnsi"/>
                <w:sz w:val="20"/>
                <w:szCs w:val="20"/>
              </w:rPr>
            </w:pPr>
          </w:p>
        </w:tc>
        <w:tc>
          <w:tcPr>
            <w:tcW w:w="1142" w:type="dxa"/>
          </w:tcPr>
          <w:p w14:paraId="0D34ABCA" w14:textId="77777777" w:rsidR="009A19EC" w:rsidRPr="00B21BDE" w:rsidRDefault="009A19EC">
            <w:pPr>
              <w:spacing w:after="0" w:line="240" w:lineRule="auto"/>
              <w:rPr>
                <w:rFonts w:eastAsia="Times New Roman" w:cstheme="minorHAnsi"/>
                <w:sz w:val="20"/>
                <w:szCs w:val="20"/>
              </w:rPr>
            </w:pPr>
          </w:p>
        </w:tc>
        <w:tc>
          <w:tcPr>
            <w:tcW w:w="2040" w:type="dxa"/>
          </w:tcPr>
          <w:p w14:paraId="4FF4A306" w14:textId="77777777" w:rsidR="009A19EC" w:rsidRPr="00B21BDE" w:rsidRDefault="009A19EC">
            <w:pPr>
              <w:spacing w:after="0" w:line="240" w:lineRule="auto"/>
              <w:rPr>
                <w:rFonts w:eastAsia="Times New Roman" w:cstheme="minorHAnsi"/>
                <w:sz w:val="20"/>
                <w:szCs w:val="20"/>
              </w:rPr>
            </w:pPr>
          </w:p>
        </w:tc>
        <w:tc>
          <w:tcPr>
            <w:tcW w:w="1911" w:type="dxa"/>
          </w:tcPr>
          <w:p w14:paraId="3FB739CA" w14:textId="4265A195" w:rsidR="009A19EC" w:rsidRPr="00B21BDE" w:rsidRDefault="009A19EC">
            <w:pPr>
              <w:spacing w:after="0" w:line="240" w:lineRule="auto"/>
              <w:rPr>
                <w:rFonts w:eastAsia="Times New Roman" w:cstheme="minorHAnsi"/>
                <w:sz w:val="20"/>
                <w:szCs w:val="20"/>
              </w:rPr>
            </w:pPr>
          </w:p>
        </w:tc>
        <w:tc>
          <w:tcPr>
            <w:tcW w:w="1712" w:type="dxa"/>
          </w:tcPr>
          <w:p w14:paraId="6BA2E578" w14:textId="77777777" w:rsidR="009A19EC" w:rsidRPr="00B21BDE" w:rsidRDefault="009A19EC">
            <w:pPr>
              <w:spacing w:after="0" w:line="240" w:lineRule="auto"/>
              <w:rPr>
                <w:rFonts w:eastAsia="Times New Roman" w:cstheme="minorHAnsi"/>
                <w:sz w:val="20"/>
                <w:szCs w:val="20"/>
              </w:rPr>
            </w:pPr>
          </w:p>
        </w:tc>
      </w:tr>
      <w:tr w:rsidR="009A19EC" w:rsidRPr="009A6D33" w14:paraId="75EB043A" w14:textId="634A0FCC" w:rsidTr="004347CF">
        <w:trPr>
          <w:trHeight w:val="300"/>
        </w:trPr>
        <w:tc>
          <w:tcPr>
            <w:tcW w:w="1022" w:type="dxa"/>
            <w:shd w:val="clear" w:color="auto" w:fill="auto"/>
            <w:noWrap/>
            <w:vAlign w:val="bottom"/>
            <w:hideMark/>
          </w:tcPr>
          <w:p w14:paraId="7877C13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1.7</w:t>
            </w:r>
          </w:p>
        </w:tc>
        <w:tc>
          <w:tcPr>
            <w:tcW w:w="4553" w:type="dxa"/>
            <w:shd w:val="clear" w:color="auto" w:fill="auto"/>
            <w:noWrap/>
            <w:vAlign w:val="bottom"/>
            <w:hideMark/>
          </w:tcPr>
          <w:p w14:paraId="253CF0F7"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xml:space="preserve">Legal Advisory Panel  </w:t>
            </w:r>
          </w:p>
        </w:tc>
        <w:tc>
          <w:tcPr>
            <w:tcW w:w="1800" w:type="dxa"/>
            <w:shd w:val="clear" w:color="auto" w:fill="auto"/>
            <w:noWrap/>
            <w:vAlign w:val="bottom"/>
            <w:hideMark/>
          </w:tcPr>
          <w:p w14:paraId="2DF50960"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2C7572F4"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C435E51" w14:textId="77777777" w:rsidR="009A19EC" w:rsidRPr="00B21BDE" w:rsidRDefault="009A19EC">
            <w:pPr>
              <w:spacing w:after="0" w:line="240" w:lineRule="auto"/>
              <w:rPr>
                <w:rFonts w:eastAsia="Times New Roman" w:cstheme="minorHAnsi"/>
                <w:sz w:val="20"/>
                <w:szCs w:val="20"/>
              </w:rPr>
            </w:pPr>
          </w:p>
        </w:tc>
        <w:tc>
          <w:tcPr>
            <w:tcW w:w="1142" w:type="dxa"/>
          </w:tcPr>
          <w:p w14:paraId="301945C2" w14:textId="77777777" w:rsidR="009A19EC" w:rsidRPr="00B21BDE" w:rsidRDefault="009A19EC">
            <w:pPr>
              <w:spacing w:after="0" w:line="240" w:lineRule="auto"/>
              <w:rPr>
                <w:rFonts w:eastAsia="Times New Roman" w:cstheme="minorHAnsi"/>
                <w:sz w:val="20"/>
                <w:szCs w:val="20"/>
              </w:rPr>
            </w:pPr>
          </w:p>
        </w:tc>
        <w:tc>
          <w:tcPr>
            <w:tcW w:w="2040" w:type="dxa"/>
          </w:tcPr>
          <w:p w14:paraId="7D08092E" w14:textId="77777777" w:rsidR="009A19EC" w:rsidRPr="00B21BDE" w:rsidRDefault="009A19EC">
            <w:pPr>
              <w:spacing w:after="0" w:line="240" w:lineRule="auto"/>
              <w:rPr>
                <w:rFonts w:eastAsia="Times New Roman" w:cstheme="minorHAnsi"/>
                <w:sz w:val="20"/>
                <w:szCs w:val="20"/>
              </w:rPr>
            </w:pPr>
          </w:p>
        </w:tc>
        <w:tc>
          <w:tcPr>
            <w:tcW w:w="1911" w:type="dxa"/>
          </w:tcPr>
          <w:p w14:paraId="30CC3D17" w14:textId="771F0B79" w:rsidR="009A19EC" w:rsidRPr="00B21BDE" w:rsidRDefault="009A19EC">
            <w:pPr>
              <w:spacing w:after="0" w:line="240" w:lineRule="auto"/>
              <w:rPr>
                <w:rFonts w:eastAsia="Times New Roman" w:cstheme="minorHAnsi"/>
                <w:sz w:val="20"/>
                <w:szCs w:val="20"/>
              </w:rPr>
            </w:pPr>
          </w:p>
        </w:tc>
        <w:tc>
          <w:tcPr>
            <w:tcW w:w="1712" w:type="dxa"/>
          </w:tcPr>
          <w:p w14:paraId="2B4CF1D5" w14:textId="77777777" w:rsidR="009A19EC" w:rsidRPr="00B21BDE" w:rsidRDefault="009A19EC">
            <w:pPr>
              <w:spacing w:after="0" w:line="240" w:lineRule="auto"/>
              <w:rPr>
                <w:rFonts w:eastAsia="Times New Roman" w:cstheme="minorHAnsi"/>
                <w:sz w:val="20"/>
                <w:szCs w:val="20"/>
              </w:rPr>
            </w:pPr>
          </w:p>
        </w:tc>
      </w:tr>
      <w:tr w:rsidR="009A19EC" w:rsidRPr="009A6D33" w14:paraId="7FDC22A2" w14:textId="41E6415C" w:rsidTr="004347CF">
        <w:trPr>
          <w:trHeight w:val="300"/>
        </w:trPr>
        <w:tc>
          <w:tcPr>
            <w:tcW w:w="1022" w:type="dxa"/>
            <w:shd w:val="clear" w:color="auto" w:fill="auto"/>
            <w:noWrap/>
            <w:vAlign w:val="bottom"/>
            <w:hideMark/>
          </w:tcPr>
          <w:p w14:paraId="540E1A7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1.8</w:t>
            </w:r>
          </w:p>
        </w:tc>
        <w:tc>
          <w:tcPr>
            <w:tcW w:w="4553" w:type="dxa"/>
            <w:shd w:val="clear" w:color="auto" w:fill="auto"/>
            <w:noWrap/>
            <w:vAlign w:val="bottom"/>
            <w:hideMark/>
          </w:tcPr>
          <w:p w14:paraId="3C1AD2C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Committees</w:t>
            </w:r>
          </w:p>
        </w:tc>
        <w:tc>
          <w:tcPr>
            <w:tcW w:w="1800" w:type="dxa"/>
            <w:shd w:val="clear" w:color="auto" w:fill="auto"/>
            <w:noWrap/>
            <w:vAlign w:val="bottom"/>
            <w:hideMark/>
          </w:tcPr>
          <w:p w14:paraId="6C15CE73"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1B9DF2AA"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56037C4" w14:textId="77777777" w:rsidR="009A19EC" w:rsidRPr="00B21BDE" w:rsidRDefault="009A19EC">
            <w:pPr>
              <w:spacing w:after="0" w:line="240" w:lineRule="auto"/>
              <w:rPr>
                <w:rFonts w:eastAsia="Times New Roman" w:cstheme="minorHAnsi"/>
                <w:sz w:val="20"/>
                <w:szCs w:val="20"/>
              </w:rPr>
            </w:pPr>
          </w:p>
        </w:tc>
        <w:tc>
          <w:tcPr>
            <w:tcW w:w="1142" w:type="dxa"/>
          </w:tcPr>
          <w:p w14:paraId="18E1C113" w14:textId="77777777" w:rsidR="009A19EC" w:rsidRPr="00B21BDE" w:rsidRDefault="009A19EC">
            <w:pPr>
              <w:spacing w:after="0" w:line="240" w:lineRule="auto"/>
              <w:rPr>
                <w:rFonts w:eastAsia="Times New Roman" w:cstheme="minorHAnsi"/>
                <w:sz w:val="20"/>
                <w:szCs w:val="20"/>
              </w:rPr>
            </w:pPr>
          </w:p>
        </w:tc>
        <w:tc>
          <w:tcPr>
            <w:tcW w:w="2040" w:type="dxa"/>
          </w:tcPr>
          <w:p w14:paraId="34475E00" w14:textId="77777777" w:rsidR="009A19EC" w:rsidRPr="00B21BDE" w:rsidRDefault="009A19EC">
            <w:pPr>
              <w:spacing w:after="0" w:line="240" w:lineRule="auto"/>
              <w:rPr>
                <w:rFonts w:eastAsia="Times New Roman" w:cstheme="minorHAnsi"/>
                <w:sz w:val="20"/>
                <w:szCs w:val="20"/>
              </w:rPr>
            </w:pPr>
          </w:p>
        </w:tc>
        <w:tc>
          <w:tcPr>
            <w:tcW w:w="1911" w:type="dxa"/>
          </w:tcPr>
          <w:p w14:paraId="76BB5BB2" w14:textId="38551D07" w:rsidR="009A19EC" w:rsidRPr="00B21BDE" w:rsidRDefault="009A19EC">
            <w:pPr>
              <w:spacing w:after="0" w:line="240" w:lineRule="auto"/>
              <w:rPr>
                <w:rFonts w:eastAsia="Times New Roman" w:cstheme="minorHAnsi"/>
                <w:sz w:val="20"/>
                <w:szCs w:val="20"/>
              </w:rPr>
            </w:pPr>
          </w:p>
        </w:tc>
        <w:tc>
          <w:tcPr>
            <w:tcW w:w="1712" w:type="dxa"/>
          </w:tcPr>
          <w:p w14:paraId="39663D1D" w14:textId="77777777" w:rsidR="009A19EC" w:rsidRPr="00B21BDE" w:rsidRDefault="009A19EC">
            <w:pPr>
              <w:spacing w:after="0" w:line="240" w:lineRule="auto"/>
              <w:rPr>
                <w:rFonts w:eastAsia="Times New Roman" w:cstheme="minorHAnsi"/>
                <w:sz w:val="20"/>
                <w:szCs w:val="20"/>
              </w:rPr>
            </w:pPr>
          </w:p>
        </w:tc>
      </w:tr>
      <w:tr w:rsidR="009A19EC" w:rsidRPr="009A6D33" w14:paraId="3B1166C1" w14:textId="22436172" w:rsidTr="004347CF">
        <w:trPr>
          <w:trHeight w:val="300"/>
        </w:trPr>
        <w:tc>
          <w:tcPr>
            <w:tcW w:w="1022" w:type="dxa"/>
            <w:shd w:val="clear" w:color="auto" w:fill="auto"/>
            <w:noWrap/>
            <w:vAlign w:val="bottom"/>
            <w:hideMark/>
          </w:tcPr>
          <w:p w14:paraId="3B29A1A7"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1.9</w:t>
            </w:r>
          </w:p>
        </w:tc>
        <w:tc>
          <w:tcPr>
            <w:tcW w:w="4553" w:type="dxa"/>
            <w:shd w:val="clear" w:color="auto" w:fill="auto"/>
            <w:noWrap/>
            <w:vAlign w:val="bottom"/>
            <w:hideMark/>
          </w:tcPr>
          <w:p w14:paraId="472B66C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xml:space="preserve">IALA </w:t>
            </w:r>
            <w:r w:rsidRPr="00BB28EA">
              <w:rPr>
                <w:rFonts w:eastAsia="Times New Roman" w:cstheme="minorHAnsi"/>
                <w:noProof/>
                <w:sz w:val="20"/>
                <w:szCs w:val="20"/>
              </w:rPr>
              <w:t>World Wide</w:t>
            </w:r>
            <w:r w:rsidRPr="00B21BDE">
              <w:rPr>
                <w:rFonts w:eastAsia="Times New Roman" w:cstheme="minorHAnsi"/>
                <w:sz w:val="20"/>
                <w:szCs w:val="20"/>
              </w:rPr>
              <w:t xml:space="preserve"> Academy</w:t>
            </w:r>
          </w:p>
        </w:tc>
        <w:tc>
          <w:tcPr>
            <w:tcW w:w="1800" w:type="dxa"/>
            <w:shd w:val="clear" w:color="auto" w:fill="auto"/>
            <w:noWrap/>
            <w:vAlign w:val="bottom"/>
            <w:hideMark/>
          </w:tcPr>
          <w:p w14:paraId="671385DC"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73033C6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95A4C26" w14:textId="77777777" w:rsidR="009A19EC" w:rsidRPr="00B21BDE" w:rsidRDefault="009A19EC">
            <w:pPr>
              <w:spacing w:after="0" w:line="240" w:lineRule="auto"/>
              <w:rPr>
                <w:rFonts w:eastAsia="Times New Roman" w:cstheme="minorHAnsi"/>
                <w:sz w:val="20"/>
                <w:szCs w:val="20"/>
              </w:rPr>
            </w:pPr>
          </w:p>
        </w:tc>
        <w:tc>
          <w:tcPr>
            <w:tcW w:w="1142" w:type="dxa"/>
          </w:tcPr>
          <w:p w14:paraId="74EA4184" w14:textId="77777777" w:rsidR="009A19EC" w:rsidRPr="00B21BDE" w:rsidRDefault="009A19EC">
            <w:pPr>
              <w:spacing w:after="0" w:line="240" w:lineRule="auto"/>
              <w:rPr>
                <w:rFonts w:eastAsia="Times New Roman" w:cstheme="minorHAnsi"/>
                <w:sz w:val="20"/>
                <w:szCs w:val="20"/>
              </w:rPr>
            </w:pPr>
          </w:p>
        </w:tc>
        <w:tc>
          <w:tcPr>
            <w:tcW w:w="2040" w:type="dxa"/>
          </w:tcPr>
          <w:p w14:paraId="33746430" w14:textId="77777777" w:rsidR="009A19EC" w:rsidRPr="00B21BDE" w:rsidRDefault="009A19EC">
            <w:pPr>
              <w:spacing w:after="0" w:line="240" w:lineRule="auto"/>
              <w:rPr>
                <w:rFonts w:eastAsia="Times New Roman" w:cstheme="minorHAnsi"/>
                <w:sz w:val="20"/>
                <w:szCs w:val="20"/>
              </w:rPr>
            </w:pPr>
          </w:p>
        </w:tc>
        <w:tc>
          <w:tcPr>
            <w:tcW w:w="1911" w:type="dxa"/>
          </w:tcPr>
          <w:p w14:paraId="4C7A449E" w14:textId="30EDF247" w:rsidR="009A19EC" w:rsidRPr="00B21BDE" w:rsidRDefault="009A19EC">
            <w:pPr>
              <w:spacing w:after="0" w:line="240" w:lineRule="auto"/>
              <w:rPr>
                <w:rFonts w:eastAsia="Times New Roman" w:cstheme="minorHAnsi"/>
                <w:sz w:val="20"/>
                <w:szCs w:val="20"/>
              </w:rPr>
            </w:pPr>
          </w:p>
        </w:tc>
        <w:tc>
          <w:tcPr>
            <w:tcW w:w="1712" w:type="dxa"/>
          </w:tcPr>
          <w:p w14:paraId="0DFE1913" w14:textId="77777777" w:rsidR="009A19EC" w:rsidRPr="00B21BDE" w:rsidRDefault="009A19EC">
            <w:pPr>
              <w:spacing w:after="0" w:line="240" w:lineRule="auto"/>
              <w:rPr>
                <w:rFonts w:eastAsia="Times New Roman" w:cstheme="minorHAnsi"/>
                <w:sz w:val="20"/>
                <w:szCs w:val="20"/>
              </w:rPr>
            </w:pPr>
          </w:p>
        </w:tc>
      </w:tr>
      <w:tr w:rsidR="009A19EC" w:rsidRPr="009A6D33" w14:paraId="5261D730" w14:textId="6814AC64" w:rsidTr="004347CF">
        <w:trPr>
          <w:trHeight w:val="300"/>
        </w:trPr>
        <w:tc>
          <w:tcPr>
            <w:tcW w:w="1022" w:type="dxa"/>
            <w:shd w:val="clear" w:color="auto" w:fill="auto"/>
            <w:noWrap/>
            <w:vAlign w:val="bottom"/>
            <w:hideMark/>
          </w:tcPr>
          <w:p w14:paraId="259FDD18"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1.10</w:t>
            </w:r>
          </w:p>
        </w:tc>
        <w:tc>
          <w:tcPr>
            <w:tcW w:w="4553" w:type="dxa"/>
            <w:shd w:val="clear" w:color="auto" w:fill="auto"/>
            <w:noWrap/>
            <w:vAlign w:val="bottom"/>
            <w:hideMark/>
          </w:tcPr>
          <w:p w14:paraId="00F1B98A"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IALA Model Courses and the IALA Accreditation Scheme</w:t>
            </w:r>
          </w:p>
        </w:tc>
        <w:tc>
          <w:tcPr>
            <w:tcW w:w="1800" w:type="dxa"/>
            <w:shd w:val="clear" w:color="auto" w:fill="auto"/>
            <w:noWrap/>
            <w:vAlign w:val="bottom"/>
            <w:hideMark/>
          </w:tcPr>
          <w:p w14:paraId="5467921D"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245D381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8157026" w14:textId="77777777" w:rsidR="009A19EC" w:rsidRPr="00B21BDE" w:rsidRDefault="009A19EC">
            <w:pPr>
              <w:spacing w:after="0" w:line="240" w:lineRule="auto"/>
              <w:rPr>
                <w:rFonts w:eastAsia="Times New Roman" w:cstheme="minorHAnsi"/>
                <w:sz w:val="20"/>
                <w:szCs w:val="20"/>
              </w:rPr>
            </w:pPr>
          </w:p>
        </w:tc>
        <w:tc>
          <w:tcPr>
            <w:tcW w:w="1142" w:type="dxa"/>
          </w:tcPr>
          <w:p w14:paraId="0F1CF226" w14:textId="77777777" w:rsidR="009A19EC" w:rsidRPr="00B21BDE" w:rsidRDefault="009A19EC">
            <w:pPr>
              <w:spacing w:after="0" w:line="240" w:lineRule="auto"/>
              <w:rPr>
                <w:rFonts w:eastAsia="Times New Roman" w:cstheme="minorHAnsi"/>
                <w:sz w:val="20"/>
                <w:szCs w:val="20"/>
              </w:rPr>
            </w:pPr>
          </w:p>
        </w:tc>
        <w:tc>
          <w:tcPr>
            <w:tcW w:w="2040" w:type="dxa"/>
          </w:tcPr>
          <w:p w14:paraId="57F37E19" w14:textId="77777777" w:rsidR="009A19EC" w:rsidRPr="00B21BDE" w:rsidRDefault="009A19EC">
            <w:pPr>
              <w:spacing w:after="0" w:line="240" w:lineRule="auto"/>
              <w:rPr>
                <w:rFonts w:eastAsia="Times New Roman" w:cstheme="minorHAnsi"/>
                <w:sz w:val="20"/>
                <w:szCs w:val="20"/>
              </w:rPr>
            </w:pPr>
          </w:p>
        </w:tc>
        <w:tc>
          <w:tcPr>
            <w:tcW w:w="1911" w:type="dxa"/>
          </w:tcPr>
          <w:p w14:paraId="729DA20A" w14:textId="1334497A" w:rsidR="009A19EC" w:rsidRPr="00B21BDE" w:rsidRDefault="009A19EC">
            <w:pPr>
              <w:spacing w:after="0" w:line="240" w:lineRule="auto"/>
              <w:rPr>
                <w:rFonts w:eastAsia="Times New Roman" w:cstheme="minorHAnsi"/>
                <w:sz w:val="20"/>
                <w:szCs w:val="20"/>
              </w:rPr>
            </w:pPr>
          </w:p>
        </w:tc>
        <w:tc>
          <w:tcPr>
            <w:tcW w:w="1712" w:type="dxa"/>
          </w:tcPr>
          <w:p w14:paraId="7C2664E5" w14:textId="77777777" w:rsidR="009A19EC" w:rsidRPr="00B21BDE" w:rsidRDefault="009A19EC">
            <w:pPr>
              <w:spacing w:after="0" w:line="240" w:lineRule="auto"/>
              <w:rPr>
                <w:rFonts w:eastAsia="Times New Roman" w:cstheme="minorHAnsi"/>
                <w:sz w:val="20"/>
                <w:szCs w:val="20"/>
              </w:rPr>
            </w:pPr>
          </w:p>
        </w:tc>
      </w:tr>
      <w:tr w:rsidR="009A19EC" w:rsidRPr="009A6D33" w14:paraId="741E9199" w14:textId="67F9ACF6" w:rsidTr="004347CF">
        <w:trPr>
          <w:trHeight w:val="300"/>
        </w:trPr>
        <w:tc>
          <w:tcPr>
            <w:tcW w:w="1022" w:type="dxa"/>
            <w:shd w:val="clear" w:color="auto" w:fill="auto"/>
            <w:noWrap/>
            <w:vAlign w:val="bottom"/>
            <w:hideMark/>
          </w:tcPr>
          <w:p w14:paraId="0E89341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1.11</w:t>
            </w:r>
          </w:p>
        </w:tc>
        <w:tc>
          <w:tcPr>
            <w:tcW w:w="4553" w:type="dxa"/>
            <w:shd w:val="clear" w:color="auto" w:fill="auto"/>
            <w:noWrap/>
            <w:vAlign w:val="bottom"/>
            <w:hideMark/>
          </w:tcPr>
          <w:p w14:paraId="409F2BA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Conferences, Symposia and Exhibitions</w:t>
            </w:r>
          </w:p>
        </w:tc>
        <w:tc>
          <w:tcPr>
            <w:tcW w:w="1800" w:type="dxa"/>
            <w:shd w:val="clear" w:color="auto" w:fill="auto"/>
            <w:noWrap/>
            <w:vAlign w:val="bottom"/>
            <w:hideMark/>
          </w:tcPr>
          <w:p w14:paraId="355B218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0421184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BD593F7" w14:textId="77777777" w:rsidR="009A19EC" w:rsidRPr="00B21BDE" w:rsidRDefault="009A19EC">
            <w:pPr>
              <w:spacing w:after="0" w:line="240" w:lineRule="auto"/>
              <w:rPr>
                <w:rFonts w:eastAsia="Times New Roman" w:cstheme="minorHAnsi"/>
                <w:sz w:val="20"/>
                <w:szCs w:val="20"/>
              </w:rPr>
            </w:pPr>
          </w:p>
        </w:tc>
        <w:tc>
          <w:tcPr>
            <w:tcW w:w="1142" w:type="dxa"/>
          </w:tcPr>
          <w:p w14:paraId="76816AD1" w14:textId="77777777" w:rsidR="009A19EC" w:rsidRPr="00B21BDE" w:rsidRDefault="009A19EC">
            <w:pPr>
              <w:spacing w:after="0" w:line="240" w:lineRule="auto"/>
              <w:rPr>
                <w:rFonts w:eastAsia="Times New Roman" w:cstheme="minorHAnsi"/>
                <w:sz w:val="20"/>
                <w:szCs w:val="20"/>
              </w:rPr>
            </w:pPr>
          </w:p>
        </w:tc>
        <w:tc>
          <w:tcPr>
            <w:tcW w:w="2040" w:type="dxa"/>
          </w:tcPr>
          <w:p w14:paraId="3C6864FB" w14:textId="77777777" w:rsidR="009A19EC" w:rsidRPr="00B21BDE" w:rsidRDefault="009A19EC">
            <w:pPr>
              <w:spacing w:after="0" w:line="240" w:lineRule="auto"/>
              <w:rPr>
                <w:rFonts w:eastAsia="Times New Roman" w:cstheme="minorHAnsi"/>
                <w:sz w:val="20"/>
                <w:szCs w:val="20"/>
              </w:rPr>
            </w:pPr>
          </w:p>
        </w:tc>
        <w:tc>
          <w:tcPr>
            <w:tcW w:w="1911" w:type="dxa"/>
          </w:tcPr>
          <w:p w14:paraId="5330527C" w14:textId="33396870" w:rsidR="009A19EC" w:rsidRPr="00B21BDE" w:rsidRDefault="009A19EC">
            <w:pPr>
              <w:spacing w:after="0" w:line="240" w:lineRule="auto"/>
              <w:rPr>
                <w:rFonts w:eastAsia="Times New Roman" w:cstheme="minorHAnsi"/>
                <w:sz w:val="20"/>
                <w:szCs w:val="20"/>
              </w:rPr>
            </w:pPr>
          </w:p>
        </w:tc>
        <w:tc>
          <w:tcPr>
            <w:tcW w:w="1712" w:type="dxa"/>
          </w:tcPr>
          <w:p w14:paraId="706D384C" w14:textId="77777777" w:rsidR="009A19EC" w:rsidRPr="00B21BDE" w:rsidRDefault="009A19EC">
            <w:pPr>
              <w:spacing w:after="0" w:line="240" w:lineRule="auto"/>
              <w:rPr>
                <w:rFonts w:eastAsia="Times New Roman" w:cstheme="minorHAnsi"/>
                <w:sz w:val="20"/>
                <w:szCs w:val="20"/>
              </w:rPr>
            </w:pPr>
          </w:p>
        </w:tc>
      </w:tr>
      <w:tr w:rsidR="009A19EC" w:rsidRPr="009A6D33" w14:paraId="00A70714" w14:textId="2915C122" w:rsidTr="004347CF">
        <w:trPr>
          <w:trHeight w:val="300"/>
        </w:trPr>
        <w:tc>
          <w:tcPr>
            <w:tcW w:w="1022" w:type="dxa"/>
            <w:shd w:val="clear" w:color="auto" w:fill="auto"/>
            <w:noWrap/>
            <w:vAlign w:val="bottom"/>
            <w:hideMark/>
          </w:tcPr>
          <w:p w14:paraId="53C4841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1.12</w:t>
            </w:r>
          </w:p>
        </w:tc>
        <w:tc>
          <w:tcPr>
            <w:tcW w:w="4553" w:type="dxa"/>
            <w:shd w:val="clear" w:color="auto" w:fill="auto"/>
            <w:noWrap/>
            <w:vAlign w:val="bottom"/>
            <w:hideMark/>
          </w:tcPr>
          <w:p w14:paraId="350BE9E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Workshops and Seminars</w:t>
            </w:r>
          </w:p>
        </w:tc>
        <w:tc>
          <w:tcPr>
            <w:tcW w:w="1800" w:type="dxa"/>
            <w:shd w:val="clear" w:color="auto" w:fill="auto"/>
            <w:noWrap/>
            <w:vAlign w:val="bottom"/>
            <w:hideMark/>
          </w:tcPr>
          <w:p w14:paraId="251824D2"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2A495C17"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2C4E615" w14:textId="77777777" w:rsidR="009A19EC" w:rsidRPr="00B21BDE" w:rsidRDefault="009A19EC">
            <w:pPr>
              <w:spacing w:after="0" w:line="240" w:lineRule="auto"/>
              <w:rPr>
                <w:rFonts w:eastAsia="Times New Roman" w:cstheme="minorHAnsi"/>
                <w:sz w:val="20"/>
                <w:szCs w:val="20"/>
              </w:rPr>
            </w:pPr>
          </w:p>
        </w:tc>
        <w:tc>
          <w:tcPr>
            <w:tcW w:w="1142" w:type="dxa"/>
          </w:tcPr>
          <w:p w14:paraId="393EBE4B" w14:textId="77777777" w:rsidR="009A19EC" w:rsidRPr="00B21BDE" w:rsidRDefault="009A19EC">
            <w:pPr>
              <w:spacing w:after="0" w:line="240" w:lineRule="auto"/>
              <w:rPr>
                <w:rFonts w:eastAsia="Times New Roman" w:cstheme="minorHAnsi"/>
                <w:sz w:val="20"/>
                <w:szCs w:val="20"/>
              </w:rPr>
            </w:pPr>
          </w:p>
        </w:tc>
        <w:tc>
          <w:tcPr>
            <w:tcW w:w="2040" w:type="dxa"/>
          </w:tcPr>
          <w:p w14:paraId="17D43FF7" w14:textId="77777777" w:rsidR="009A19EC" w:rsidRPr="00B21BDE" w:rsidRDefault="009A19EC">
            <w:pPr>
              <w:spacing w:after="0" w:line="240" w:lineRule="auto"/>
              <w:rPr>
                <w:rFonts w:eastAsia="Times New Roman" w:cstheme="minorHAnsi"/>
                <w:sz w:val="20"/>
                <w:szCs w:val="20"/>
              </w:rPr>
            </w:pPr>
          </w:p>
        </w:tc>
        <w:tc>
          <w:tcPr>
            <w:tcW w:w="1911" w:type="dxa"/>
          </w:tcPr>
          <w:p w14:paraId="4D25BA17" w14:textId="0BF6D84A" w:rsidR="009A19EC" w:rsidRPr="00B21BDE" w:rsidRDefault="009A19EC">
            <w:pPr>
              <w:spacing w:after="0" w:line="240" w:lineRule="auto"/>
              <w:rPr>
                <w:rFonts w:eastAsia="Times New Roman" w:cstheme="minorHAnsi"/>
                <w:sz w:val="20"/>
                <w:szCs w:val="20"/>
              </w:rPr>
            </w:pPr>
          </w:p>
        </w:tc>
        <w:tc>
          <w:tcPr>
            <w:tcW w:w="1712" w:type="dxa"/>
          </w:tcPr>
          <w:p w14:paraId="429F0334" w14:textId="77777777" w:rsidR="009A19EC" w:rsidRPr="00B21BDE" w:rsidRDefault="009A19EC">
            <w:pPr>
              <w:spacing w:after="0" w:line="240" w:lineRule="auto"/>
              <w:rPr>
                <w:rFonts w:eastAsia="Times New Roman" w:cstheme="minorHAnsi"/>
                <w:sz w:val="20"/>
                <w:szCs w:val="20"/>
              </w:rPr>
            </w:pPr>
          </w:p>
        </w:tc>
      </w:tr>
      <w:tr w:rsidR="009A19EC" w:rsidRPr="009A6D33" w14:paraId="517E35CA" w14:textId="694AB12A" w:rsidTr="004347CF">
        <w:trPr>
          <w:trHeight w:val="300"/>
        </w:trPr>
        <w:tc>
          <w:tcPr>
            <w:tcW w:w="1022" w:type="dxa"/>
            <w:shd w:val="clear" w:color="auto" w:fill="auto"/>
            <w:noWrap/>
            <w:vAlign w:val="bottom"/>
            <w:hideMark/>
          </w:tcPr>
          <w:p w14:paraId="22C73B3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1.13</w:t>
            </w:r>
          </w:p>
        </w:tc>
        <w:tc>
          <w:tcPr>
            <w:tcW w:w="4553" w:type="dxa"/>
            <w:shd w:val="clear" w:color="auto" w:fill="auto"/>
            <w:noWrap/>
            <w:vAlign w:val="bottom"/>
            <w:hideMark/>
          </w:tcPr>
          <w:p w14:paraId="5036B818"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IALA Publications</w:t>
            </w:r>
          </w:p>
        </w:tc>
        <w:tc>
          <w:tcPr>
            <w:tcW w:w="1800" w:type="dxa"/>
            <w:shd w:val="clear" w:color="auto" w:fill="auto"/>
            <w:noWrap/>
            <w:vAlign w:val="bottom"/>
            <w:hideMark/>
          </w:tcPr>
          <w:p w14:paraId="5E414845"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097E759B"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2071F1A" w14:textId="77777777" w:rsidR="009A19EC" w:rsidRPr="00B21BDE" w:rsidRDefault="009A19EC">
            <w:pPr>
              <w:spacing w:after="0" w:line="240" w:lineRule="auto"/>
              <w:rPr>
                <w:rFonts w:eastAsia="Times New Roman" w:cstheme="minorHAnsi"/>
                <w:sz w:val="20"/>
                <w:szCs w:val="20"/>
              </w:rPr>
            </w:pPr>
          </w:p>
        </w:tc>
        <w:tc>
          <w:tcPr>
            <w:tcW w:w="1142" w:type="dxa"/>
          </w:tcPr>
          <w:p w14:paraId="0B8A54C4" w14:textId="77777777" w:rsidR="009A19EC" w:rsidRPr="00B21BDE" w:rsidRDefault="009A19EC">
            <w:pPr>
              <w:spacing w:after="0" w:line="240" w:lineRule="auto"/>
              <w:rPr>
                <w:rFonts w:eastAsia="Times New Roman" w:cstheme="minorHAnsi"/>
                <w:sz w:val="20"/>
                <w:szCs w:val="20"/>
              </w:rPr>
            </w:pPr>
          </w:p>
        </w:tc>
        <w:tc>
          <w:tcPr>
            <w:tcW w:w="2040" w:type="dxa"/>
          </w:tcPr>
          <w:p w14:paraId="4651569B" w14:textId="77777777" w:rsidR="009A19EC" w:rsidRPr="00B21BDE" w:rsidRDefault="009A19EC">
            <w:pPr>
              <w:spacing w:after="0" w:line="240" w:lineRule="auto"/>
              <w:rPr>
                <w:rFonts w:eastAsia="Times New Roman" w:cstheme="minorHAnsi"/>
                <w:sz w:val="20"/>
                <w:szCs w:val="20"/>
              </w:rPr>
            </w:pPr>
          </w:p>
        </w:tc>
        <w:tc>
          <w:tcPr>
            <w:tcW w:w="1911" w:type="dxa"/>
          </w:tcPr>
          <w:p w14:paraId="102D1F56" w14:textId="44A6993B" w:rsidR="009A19EC" w:rsidRPr="00B21BDE" w:rsidRDefault="009A19EC">
            <w:pPr>
              <w:spacing w:after="0" w:line="240" w:lineRule="auto"/>
              <w:rPr>
                <w:rFonts w:eastAsia="Times New Roman" w:cstheme="minorHAnsi"/>
                <w:sz w:val="20"/>
                <w:szCs w:val="20"/>
              </w:rPr>
            </w:pPr>
          </w:p>
        </w:tc>
        <w:tc>
          <w:tcPr>
            <w:tcW w:w="1712" w:type="dxa"/>
          </w:tcPr>
          <w:p w14:paraId="717B78D6" w14:textId="77777777" w:rsidR="009A19EC" w:rsidRPr="00B21BDE" w:rsidRDefault="009A19EC">
            <w:pPr>
              <w:spacing w:after="0" w:line="240" w:lineRule="auto"/>
              <w:rPr>
                <w:rFonts w:eastAsia="Times New Roman" w:cstheme="minorHAnsi"/>
                <w:sz w:val="20"/>
                <w:szCs w:val="20"/>
              </w:rPr>
            </w:pPr>
          </w:p>
        </w:tc>
      </w:tr>
      <w:tr w:rsidR="009A19EC" w:rsidRPr="009A6D33" w14:paraId="7E0CFAB6" w14:textId="28D7AF1E" w:rsidTr="004347CF">
        <w:trPr>
          <w:trHeight w:val="300"/>
        </w:trPr>
        <w:tc>
          <w:tcPr>
            <w:tcW w:w="1022" w:type="dxa"/>
            <w:shd w:val="clear" w:color="auto" w:fill="auto"/>
            <w:noWrap/>
            <w:vAlign w:val="bottom"/>
            <w:hideMark/>
          </w:tcPr>
          <w:p w14:paraId="71E2726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1.14</w:t>
            </w:r>
          </w:p>
        </w:tc>
        <w:tc>
          <w:tcPr>
            <w:tcW w:w="4553" w:type="dxa"/>
            <w:shd w:val="clear" w:color="auto" w:fill="auto"/>
            <w:noWrap/>
            <w:vAlign w:val="bottom"/>
            <w:hideMark/>
          </w:tcPr>
          <w:p w14:paraId="174CBCF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Related Organizations</w:t>
            </w:r>
          </w:p>
        </w:tc>
        <w:tc>
          <w:tcPr>
            <w:tcW w:w="1800" w:type="dxa"/>
            <w:shd w:val="clear" w:color="auto" w:fill="auto"/>
            <w:noWrap/>
            <w:vAlign w:val="bottom"/>
            <w:hideMark/>
          </w:tcPr>
          <w:p w14:paraId="75F9B22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Secretariat</w:t>
            </w:r>
          </w:p>
        </w:tc>
        <w:tc>
          <w:tcPr>
            <w:tcW w:w="990" w:type="dxa"/>
            <w:shd w:val="clear" w:color="auto" w:fill="auto"/>
            <w:noWrap/>
            <w:vAlign w:val="center"/>
            <w:hideMark/>
          </w:tcPr>
          <w:p w14:paraId="0733A5D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F089803" w14:textId="77777777" w:rsidR="009A19EC" w:rsidRPr="00B21BDE" w:rsidRDefault="009A19EC">
            <w:pPr>
              <w:spacing w:after="0" w:line="240" w:lineRule="auto"/>
              <w:rPr>
                <w:rFonts w:eastAsia="Times New Roman" w:cstheme="minorHAnsi"/>
                <w:sz w:val="20"/>
                <w:szCs w:val="20"/>
              </w:rPr>
            </w:pPr>
          </w:p>
        </w:tc>
        <w:tc>
          <w:tcPr>
            <w:tcW w:w="1142" w:type="dxa"/>
          </w:tcPr>
          <w:p w14:paraId="11FDD6EE" w14:textId="77777777" w:rsidR="009A19EC" w:rsidRPr="00B21BDE" w:rsidRDefault="009A19EC">
            <w:pPr>
              <w:spacing w:after="0" w:line="240" w:lineRule="auto"/>
              <w:rPr>
                <w:rFonts w:eastAsia="Times New Roman" w:cstheme="minorHAnsi"/>
                <w:sz w:val="20"/>
                <w:szCs w:val="20"/>
              </w:rPr>
            </w:pPr>
          </w:p>
        </w:tc>
        <w:tc>
          <w:tcPr>
            <w:tcW w:w="2040" w:type="dxa"/>
          </w:tcPr>
          <w:p w14:paraId="40B69400" w14:textId="77777777" w:rsidR="009A19EC" w:rsidRPr="00B21BDE" w:rsidRDefault="009A19EC">
            <w:pPr>
              <w:spacing w:after="0" w:line="240" w:lineRule="auto"/>
              <w:rPr>
                <w:rFonts w:eastAsia="Times New Roman" w:cstheme="minorHAnsi"/>
                <w:sz w:val="20"/>
                <w:szCs w:val="20"/>
              </w:rPr>
            </w:pPr>
          </w:p>
        </w:tc>
        <w:tc>
          <w:tcPr>
            <w:tcW w:w="1911" w:type="dxa"/>
          </w:tcPr>
          <w:p w14:paraId="65BD25DB" w14:textId="397460E9" w:rsidR="009A19EC" w:rsidRPr="00B21BDE" w:rsidRDefault="009A19EC">
            <w:pPr>
              <w:spacing w:after="0" w:line="240" w:lineRule="auto"/>
              <w:rPr>
                <w:rFonts w:eastAsia="Times New Roman" w:cstheme="minorHAnsi"/>
                <w:sz w:val="20"/>
                <w:szCs w:val="20"/>
              </w:rPr>
            </w:pPr>
          </w:p>
        </w:tc>
        <w:tc>
          <w:tcPr>
            <w:tcW w:w="1712" w:type="dxa"/>
          </w:tcPr>
          <w:p w14:paraId="7565D1A9" w14:textId="77777777" w:rsidR="009A19EC" w:rsidRPr="00B21BDE" w:rsidRDefault="009A19EC">
            <w:pPr>
              <w:spacing w:after="0" w:line="240" w:lineRule="auto"/>
              <w:rPr>
                <w:rFonts w:eastAsia="Times New Roman" w:cstheme="minorHAnsi"/>
                <w:sz w:val="20"/>
                <w:szCs w:val="20"/>
              </w:rPr>
            </w:pPr>
          </w:p>
        </w:tc>
      </w:tr>
      <w:tr w:rsidR="009A19EC" w:rsidRPr="009A6D33" w14:paraId="2CABB9EE" w14:textId="5E293056" w:rsidTr="004347CF">
        <w:trPr>
          <w:trHeight w:val="375"/>
        </w:trPr>
        <w:tc>
          <w:tcPr>
            <w:tcW w:w="5575" w:type="dxa"/>
            <w:gridSpan w:val="2"/>
            <w:shd w:val="clear" w:color="000000" w:fill="B8CCE4"/>
            <w:noWrap/>
            <w:vAlign w:val="center"/>
            <w:hideMark/>
          </w:tcPr>
          <w:p w14:paraId="52FB104D" w14:textId="77777777" w:rsidR="009A19EC" w:rsidRPr="00B21BDE" w:rsidRDefault="009A19EC">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Chapter 2 - Concepts and Accuracy of Navigation</w:t>
            </w:r>
          </w:p>
        </w:tc>
        <w:tc>
          <w:tcPr>
            <w:tcW w:w="1800" w:type="dxa"/>
            <w:shd w:val="clear" w:color="000000" w:fill="B8CCE4"/>
            <w:noWrap/>
            <w:vAlign w:val="center"/>
            <w:hideMark/>
          </w:tcPr>
          <w:p w14:paraId="04AD414D" w14:textId="77777777" w:rsidR="009A19EC" w:rsidRPr="00B21BDE" w:rsidRDefault="009A19EC">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05AEECF6" w14:textId="77777777" w:rsidR="009A19EC" w:rsidRPr="00B21BDE" w:rsidRDefault="009A19EC">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4B32575C" w14:textId="77777777" w:rsidR="009A19EC" w:rsidRPr="00B21BDE" w:rsidRDefault="009A19EC">
            <w:pPr>
              <w:spacing w:after="0" w:line="240" w:lineRule="auto"/>
              <w:rPr>
                <w:rFonts w:eastAsia="Times New Roman" w:cstheme="minorHAnsi"/>
                <w:color w:val="000000"/>
              </w:rPr>
            </w:pPr>
          </w:p>
        </w:tc>
        <w:tc>
          <w:tcPr>
            <w:tcW w:w="1142" w:type="dxa"/>
            <w:shd w:val="clear" w:color="000000" w:fill="B8CCE4"/>
          </w:tcPr>
          <w:p w14:paraId="5E878D91" w14:textId="77777777" w:rsidR="009A19EC" w:rsidRPr="00B21BDE" w:rsidRDefault="009A19EC">
            <w:pPr>
              <w:spacing w:after="0" w:line="240" w:lineRule="auto"/>
              <w:rPr>
                <w:rFonts w:eastAsia="Times New Roman" w:cstheme="minorHAnsi"/>
                <w:color w:val="000000"/>
              </w:rPr>
            </w:pPr>
          </w:p>
        </w:tc>
        <w:tc>
          <w:tcPr>
            <w:tcW w:w="2040" w:type="dxa"/>
            <w:shd w:val="clear" w:color="000000" w:fill="B8CCE4"/>
          </w:tcPr>
          <w:p w14:paraId="5CAC3E49" w14:textId="07930D92" w:rsidR="009A19EC" w:rsidRPr="00B21BDE" w:rsidRDefault="009A19EC">
            <w:pPr>
              <w:spacing w:after="0" w:line="240" w:lineRule="auto"/>
              <w:rPr>
                <w:rFonts w:eastAsia="Times New Roman" w:cstheme="minorHAnsi"/>
                <w:color w:val="000000"/>
              </w:rPr>
            </w:pPr>
            <w:r>
              <w:rPr>
                <w:rFonts w:eastAsia="Times New Roman" w:cstheme="minorHAnsi"/>
                <w:color w:val="000000"/>
              </w:rPr>
              <w:t>Comments</w:t>
            </w:r>
          </w:p>
        </w:tc>
        <w:tc>
          <w:tcPr>
            <w:tcW w:w="1911" w:type="dxa"/>
            <w:shd w:val="clear" w:color="000000" w:fill="B8CCE4"/>
          </w:tcPr>
          <w:p w14:paraId="66B3DB03" w14:textId="3758972C" w:rsidR="009A19EC" w:rsidRPr="00B21BDE" w:rsidRDefault="009A19EC">
            <w:pPr>
              <w:spacing w:after="0" w:line="240" w:lineRule="auto"/>
              <w:rPr>
                <w:rFonts w:eastAsia="Times New Roman" w:cstheme="minorHAnsi"/>
                <w:color w:val="000000"/>
              </w:rPr>
            </w:pPr>
          </w:p>
        </w:tc>
        <w:tc>
          <w:tcPr>
            <w:tcW w:w="1712" w:type="dxa"/>
            <w:shd w:val="clear" w:color="000000" w:fill="B8CCE4"/>
          </w:tcPr>
          <w:p w14:paraId="6D303B77" w14:textId="77777777" w:rsidR="009A19EC" w:rsidRPr="00B21BDE" w:rsidRDefault="009A19EC">
            <w:pPr>
              <w:spacing w:after="0" w:line="240" w:lineRule="auto"/>
              <w:rPr>
                <w:rFonts w:eastAsia="Times New Roman" w:cstheme="minorHAnsi"/>
                <w:color w:val="000000"/>
              </w:rPr>
            </w:pPr>
          </w:p>
        </w:tc>
      </w:tr>
      <w:tr w:rsidR="009A19EC" w:rsidRPr="009A6D33" w14:paraId="6688ED85" w14:textId="6E663778" w:rsidTr="004347CF">
        <w:trPr>
          <w:trHeight w:val="300"/>
        </w:trPr>
        <w:tc>
          <w:tcPr>
            <w:tcW w:w="1022" w:type="dxa"/>
            <w:shd w:val="clear" w:color="auto" w:fill="auto"/>
            <w:noWrap/>
            <w:vAlign w:val="bottom"/>
            <w:hideMark/>
          </w:tcPr>
          <w:p w14:paraId="5308B7BA"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2.1</w:t>
            </w:r>
          </w:p>
        </w:tc>
        <w:tc>
          <w:tcPr>
            <w:tcW w:w="4553" w:type="dxa"/>
            <w:shd w:val="clear" w:color="auto" w:fill="auto"/>
            <w:noWrap/>
            <w:vAlign w:val="bottom"/>
            <w:hideMark/>
          </w:tcPr>
          <w:p w14:paraId="107D335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Navigational Methods</w:t>
            </w:r>
          </w:p>
        </w:tc>
        <w:tc>
          <w:tcPr>
            <w:tcW w:w="1800" w:type="dxa"/>
            <w:shd w:val="clear" w:color="auto" w:fill="auto"/>
            <w:noWrap/>
            <w:vAlign w:val="bottom"/>
            <w:hideMark/>
          </w:tcPr>
          <w:p w14:paraId="2E2833A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57516DD8" w14:textId="0DF4C83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04BD4D44" w14:textId="3F013E10"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1C22B998" w14:textId="77777777" w:rsidR="009A19EC" w:rsidRDefault="009A19EC">
            <w:pPr>
              <w:spacing w:after="0" w:line="240" w:lineRule="auto"/>
              <w:rPr>
                <w:rFonts w:eastAsia="Times New Roman" w:cstheme="minorHAnsi"/>
                <w:sz w:val="20"/>
                <w:szCs w:val="20"/>
              </w:rPr>
            </w:pPr>
          </w:p>
        </w:tc>
        <w:tc>
          <w:tcPr>
            <w:tcW w:w="2040" w:type="dxa"/>
          </w:tcPr>
          <w:p w14:paraId="6553A70B"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p w14:paraId="01A74D1C"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p. 12 RADIONAVIGATION suggest Electronic navigation</w:t>
            </w:r>
          </w:p>
          <w:p w14:paraId="2CE566C1" w14:textId="10FB5991" w:rsidR="009A19EC" w:rsidRDefault="009A19EC">
            <w:pPr>
              <w:spacing w:after="0" w:line="240" w:lineRule="auto"/>
              <w:rPr>
                <w:rFonts w:eastAsia="Times New Roman" w:cstheme="minorHAnsi"/>
                <w:sz w:val="20"/>
                <w:szCs w:val="20"/>
              </w:rPr>
            </w:pPr>
            <w:r>
              <w:rPr>
                <w:rFonts w:eastAsia="Times New Roman" w:cstheme="minorHAnsi"/>
                <w:sz w:val="20"/>
                <w:szCs w:val="20"/>
              </w:rPr>
              <w:t>review the principal methods</w:t>
            </w:r>
          </w:p>
        </w:tc>
        <w:tc>
          <w:tcPr>
            <w:tcW w:w="1911" w:type="dxa"/>
          </w:tcPr>
          <w:p w14:paraId="3D1B5E21" w14:textId="56DE656A" w:rsidR="009A19EC" w:rsidRDefault="009A19EC">
            <w:pPr>
              <w:spacing w:after="0" w:line="240" w:lineRule="auto"/>
              <w:rPr>
                <w:rFonts w:eastAsia="Times New Roman" w:cstheme="minorHAnsi"/>
                <w:sz w:val="20"/>
                <w:szCs w:val="20"/>
              </w:rPr>
            </w:pPr>
          </w:p>
        </w:tc>
        <w:tc>
          <w:tcPr>
            <w:tcW w:w="1712" w:type="dxa"/>
          </w:tcPr>
          <w:p w14:paraId="626ADE84" w14:textId="77777777" w:rsidR="009A19EC" w:rsidRDefault="009A19EC">
            <w:pPr>
              <w:spacing w:after="0" w:line="240" w:lineRule="auto"/>
              <w:rPr>
                <w:rFonts w:eastAsia="Times New Roman" w:cstheme="minorHAnsi"/>
                <w:sz w:val="20"/>
                <w:szCs w:val="20"/>
              </w:rPr>
            </w:pPr>
          </w:p>
        </w:tc>
      </w:tr>
      <w:tr w:rsidR="009A19EC" w:rsidRPr="009A6D33" w14:paraId="108DACB2" w14:textId="38E76BC2" w:rsidTr="004347CF">
        <w:trPr>
          <w:trHeight w:val="300"/>
        </w:trPr>
        <w:tc>
          <w:tcPr>
            <w:tcW w:w="1022" w:type="dxa"/>
            <w:shd w:val="clear" w:color="auto" w:fill="auto"/>
            <w:noWrap/>
            <w:vAlign w:val="bottom"/>
            <w:hideMark/>
          </w:tcPr>
          <w:p w14:paraId="2E0CF457"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2.2</w:t>
            </w:r>
          </w:p>
        </w:tc>
        <w:tc>
          <w:tcPr>
            <w:tcW w:w="4553" w:type="dxa"/>
            <w:shd w:val="clear" w:color="auto" w:fill="auto"/>
            <w:noWrap/>
            <w:vAlign w:val="bottom"/>
            <w:hideMark/>
          </w:tcPr>
          <w:p w14:paraId="42066C1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 Standards for Navigation</w:t>
            </w:r>
          </w:p>
        </w:tc>
        <w:tc>
          <w:tcPr>
            <w:tcW w:w="1800" w:type="dxa"/>
            <w:shd w:val="clear" w:color="auto" w:fill="auto"/>
            <w:noWrap/>
            <w:vAlign w:val="bottom"/>
            <w:hideMark/>
          </w:tcPr>
          <w:p w14:paraId="0B6DC14B"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0C9D154B" w14:textId="02B2D788"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7A28945" w14:textId="5E4B83DE"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7F888898" w14:textId="77777777" w:rsidR="009A19EC" w:rsidRDefault="009A19EC">
            <w:pPr>
              <w:spacing w:after="0" w:line="240" w:lineRule="auto"/>
              <w:rPr>
                <w:rFonts w:eastAsia="Times New Roman" w:cstheme="minorHAnsi"/>
                <w:sz w:val="20"/>
                <w:szCs w:val="20"/>
              </w:rPr>
            </w:pPr>
          </w:p>
        </w:tc>
        <w:tc>
          <w:tcPr>
            <w:tcW w:w="2040" w:type="dxa"/>
          </w:tcPr>
          <w:p w14:paraId="61E4B65F" w14:textId="54E80D7B"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tc>
        <w:tc>
          <w:tcPr>
            <w:tcW w:w="1911" w:type="dxa"/>
          </w:tcPr>
          <w:p w14:paraId="63637DCF" w14:textId="77A3CC62" w:rsidR="009A19EC" w:rsidRDefault="009A19EC">
            <w:pPr>
              <w:spacing w:after="0" w:line="240" w:lineRule="auto"/>
              <w:rPr>
                <w:rFonts w:eastAsia="Times New Roman" w:cstheme="minorHAnsi"/>
                <w:sz w:val="20"/>
                <w:szCs w:val="20"/>
              </w:rPr>
            </w:pPr>
          </w:p>
        </w:tc>
        <w:tc>
          <w:tcPr>
            <w:tcW w:w="1712" w:type="dxa"/>
          </w:tcPr>
          <w:p w14:paraId="211DCA58" w14:textId="77777777" w:rsidR="009A19EC" w:rsidRDefault="009A19EC">
            <w:pPr>
              <w:spacing w:after="0" w:line="240" w:lineRule="auto"/>
              <w:rPr>
                <w:rFonts w:eastAsia="Times New Roman" w:cstheme="minorHAnsi"/>
                <w:sz w:val="20"/>
                <w:szCs w:val="20"/>
              </w:rPr>
            </w:pPr>
          </w:p>
        </w:tc>
      </w:tr>
      <w:tr w:rsidR="009A19EC" w:rsidRPr="009A6D33" w14:paraId="0479B3F3" w14:textId="0EE855C8" w:rsidTr="004347CF">
        <w:trPr>
          <w:trHeight w:val="300"/>
        </w:trPr>
        <w:tc>
          <w:tcPr>
            <w:tcW w:w="1022" w:type="dxa"/>
            <w:shd w:val="clear" w:color="auto" w:fill="auto"/>
            <w:noWrap/>
            <w:vAlign w:val="bottom"/>
            <w:hideMark/>
          </w:tcPr>
          <w:p w14:paraId="2626F58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2.3</w:t>
            </w:r>
          </w:p>
        </w:tc>
        <w:tc>
          <w:tcPr>
            <w:tcW w:w="4553" w:type="dxa"/>
            <w:shd w:val="clear" w:color="auto" w:fill="auto"/>
            <w:noWrap/>
            <w:vAlign w:val="bottom"/>
            <w:hideMark/>
          </w:tcPr>
          <w:p w14:paraId="3FA526F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Phases of Navigation</w:t>
            </w:r>
          </w:p>
        </w:tc>
        <w:tc>
          <w:tcPr>
            <w:tcW w:w="1800" w:type="dxa"/>
            <w:shd w:val="clear" w:color="auto" w:fill="auto"/>
            <w:noWrap/>
            <w:vAlign w:val="bottom"/>
            <w:hideMark/>
          </w:tcPr>
          <w:p w14:paraId="3DD4FD2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2EFFB4E7" w14:textId="22032A31"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5650F00B" w14:textId="0A13FDD5"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2E2149E5" w14:textId="77777777" w:rsidR="009A19EC" w:rsidRDefault="009A19EC">
            <w:pPr>
              <w:spacing w:after="0" w:line="240" w:lineRule="auto"/>
              <w:rPr>
                <w:rFonts w:eastAsia="Times New Roman" w:cstheme="minorHAnsi"/>
                <w:sz w:val="20"/>
                <w:szCs w:val="20"/>
              </w:rPr>
            </w:pPr>
          </w:p>
        </w:tc>
        <w:tc>
          <w:tcPr>
            <w:tcW w:w="2040" w:type="dxa"/>
          </w:tcPr>
          <w:p w14:paraId="7EFA3AC1" w14:textId="395C65DB" w:rsidR="009A19EC" w:rsidRDefault="009A19EC">
            <w:pPr>
              <w:spacing w:after="0" w:line="240" w:lineRule="auto"/>
              <w:rPr>
                <w:rFonts w:eastAsia="Times New Roman" w:cstheme="minorHAnsi"/>
                <w:sz w:val="20"/>
                <w:szCs w:val="20"/>
              </w:rPr>
            </w:pPr>
            <w:r>
              <w:rPr>
                <w:rFonts w:eastAsia="Times New Roman" w:cstheme="minorHAnsi"/>
                <w:sz w:val="20"/>
                <w:szCs w:val="20"/>
              </w:rPr>
              <w:t>IHO verification – eec will be the same but states will be recognize to have 350 nm from the coast</w:t>
            </w:r>
          </w:p>
        </w:tc>
        <w:tc>
          <w:tcPr>
            <w:tcW w:w="1911" w:type="dxa"/>
          </w:tcPr>
          <w:p w14:paraId="40724BC8" w14:textId="1E355493" w:rsidR="009A19EC" w:rsidRDefault="009A19EC">
            <w:pPr>
              <w:spacing w:after="0" w:line="240" w:lineRule="auto"/>
              <w:rPr>
                <w:rFonts w:eastAsia="Times New Roman" w:cstheme="minorHAnsi"/>
                <w:sz w:val="20"/>
                <w:szCs w:val="20"/>
              </w:rPr>
            </w:pPr>
          </w:p>
        </w:tc>
        <w:tc>
          <w:tcPr>
            <w:tcW w:w="1712" w:type="dxa"/>
          </w:tcPr>
          <w:p w14:paraId="022F9BE6" w14:textId="77777777" w:rsidR="009A19EC" w:rsidRDefault="009A19EC">
            <w:pPr>
              <w:spacing w:after="0" w:line="240" w:lineRule="auto"/>
              <w:rPr>
                <w:rFonts w:eastAsia="Times New Roman" w:cstheme="minorHAnsi"/>
                <w:sz w:val="20"/>
                <w:szCs w:val="20"/>
              </w:rPr>
            </w:pPr>
          </w:p>
        </w:tc>
      </w:tr>
      <w:tr w:rsidR="009A19EC" w:rsidRPr="009A6D33" w14:paraId="741A080E" w14:textId="777C698B" w:rsidTr="004347CF">
        <w:trPr>
          <w:trHeight w:val="300"/>
        </w:trPr>
        <w:tc>
          <w:tcPr>
            <w:tcW w:w="1022" w:type="dxa"/>
            <w:shd w:val="clear" w:color="auto" w:fill="auto"/>
            <w:noWrap/>
            <w:vAlign w:val="bottom"/>
            <w:hideMark/>
          </w:tcPr>
          <w:p w14:paraId="4BF9132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2.3.1</w:t>
            </w:r>
          </w:p>
        </w:tc>
        <w:tc>
          <w:tcPr>
            <w:tcW w:w="4553" w:type="dxa"/>
            <w:shd w:val="clear" w:color="auto" w:fill="auto"/>
            <w:noWrap/>
            <w:vAlign w:val="bottom"/>
            <w:hideMark/>
          </w:tcPr>
          <w:p w14:paraId="2D605BA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Ocean Navigation</w:t>
            </w:r>
          </w:p>
        </w:tc>
        <w:tc>
          <w:tcPr>
            <w:tcW w:w="1800" w:type="dxa"/>
            <w:shd w:val="clear" w:color="auto" w:fill="auto"/>
            <w:noWrap/>
            <w:vAlign w:val="bottom"/>
            <w:hideMark/>
          </w:tcPr>
          <w:p w14:paraId="64A9BF48"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5F1C1947" w14:textId="6E764C9A"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C0A81CC" w14:textId="1E0EC89A"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3C66626B" w14:textId="77777777" w:rsidR="009A19EC" w:rsidRDefault="009A19EC">
            <w:pPr>
              <w:spacing w:after="0" w:line="240" w:lineRule="auto"/>
              <w:rPr>
                <w:rFonts w:eastAsia="Times New Roman" w:cstheme="minorHAnsi"/>
                <w:sz w:val="20"/>
                <w:szCs w:val="20"/>
              </w:rPr>
            </w:pPr>
          </w:p>
        </w:tc>
        <w:tc>
          <w:tcPr>
            <w:tcW w:w="2040" w:type="dxa"/>
          </w:tcPr>
          <w:p w14:paraId="667A489F" w14:textId="77777777" w:rsidR="009A19EC" w:rsidRDefault="009A19EC">
            <w:pPr>
              <w:spacing w:after="0" w:line="240" w:lineRule="auto"/>
              <w:rPr>
                <w:rFonts w:eastAsia="Times New Roman" w:cstheme="minorHAnsi"/>
                <w:sz w:val="20"/>
                <w:szCs w:val="20"/>
              </w:rPr>
            </w:pPr>
          </w:p>
        </w:tc>
        <w:tc>
          <w:tcPr>
            <w:tcW w:w="1911" w:type="dxa"/>
          </w:tcPr>
          <w:p w14:paraId="45FE7AE9" w14:textId="60ACF685" w:rsidR="009A19EC" w:rsidRDefault="009A19EC">
            <w:pPr>
              <w:spacing w:after="0" w:line="240" w:lineRule="auto"/>
              <w:rPr>
                <w:rFonts w:eastAsia="Times New Roman" w:cstheme="minorHAnsi"/>
                <w:sz w:val="20"/>
                <w:szCs w:val="20"/>
              </w:rPr>
            </w:pPr>
          </w:p>
        </w:tc>
        <w:tc>
          <w:tcPr>
            <w:tcW w:w="1712" w:type="dxa"/>
          </w:tcPr>
          <w:p w14:paraId="7AE9F307" w14:textId="77777777" w:rsidR="009A19EC" w:rsidRDefault="009A19EC">
            <w:pPr>
              <w:spacing w:after="0" w:line="240" w:lineRule="auto"/>
              <w:rPr>
                <w:rFonts w:eastAsia="Times New Roman" w:cstheme="minorHAnsi"/>
                <w:sz w:val="20"/>
                <w:szCs w:val="20"/>
              </w:rPr>
            </w:pPr>
          </w:p>
        </w:tc>
      </w:tr>
      <w:tr w:rsidR="009A19EC" w:rsidRPr="009A6D33" w14:paraId="01D97159" w14:textId="7C1D5C49" w:rsidTr="004347CF">
        <w:trPr>
          <w:trHeight w:val="300"/>
        </w:trPr>
        <w:tc>
          <w:tcPr>
            <w:tcW w:w="1022" w:type="dxa"/>
            <w:shd w:val="clear" w:color="auto" w:fill="auto"/>
            <w:noWrap/>
            <w:vAlign w:val="bottom"/>
            <w:hideMark/>
          </w:tcPr>
          <w:p w14:paraId="25B3E3EC"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2.3.2</w:t>
            </w:r>
          </w:p>
        </w:tc>
        <w:tc>
          <w:tcPr>
            <w:tcW w:w="4553" w:type="dxa"/>
            <w:shd w:val="clear" w:color="auto" w:fill="auto"/>
            <w:noWrap/>
            <w:vAlign w:val="bottom"/>
            <w:hideMark/>
          </w:tcPr>
          <w:p w14:paraId="013B8F4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Coastal Navigation</w:t>
            </w:r>
          </w:p>
        </w:tc>
        <w:tc>
          <w:tcPr>
            <w:tcW w:w="1800" w:type="dxa"/>
            <w:shd w:val="clear" w:color="auto" w:fill="auto"/>
            <w:noWrap/>
            <w:vAlign w:val="bottom"/>
            <w:hideMark/>
          </w:tcPr>
          <w:p w14:paraId="64F3852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6D473EFE" w14:textId="4B65A6A2"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7D2508AD" w14:textId="77E3174D"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5BF5660F" w14:textId="77777777" w:rsidR="009A19EC" w:rsidRDefault="009A19EC">
            <w:pPr>
              <w:spacing w:after="0" w:line="240" w:lineRule="auto"/>
              <w:rPr>
                <w:rFonts w:eastAsia="Times New Roman" w:cstheme="minorHAnsi"/>
                <w:sz w:val="20"/>
                <w:szCs w:val="20"/>
              </w:rPr>
            </w:pPr>
          </w:p>
        </w:tc>
        <w:tc>
          <w:tcPr>
            <w:tcW w:w="2040" w:type="dxa"/>
          </w:tcPr>
          <w:p w14:paraId="60464FFC" w14:textId="77777777" w:rsidR="009A19EC" w:rsidRDefault="009A19EC">
            <w:pPr>
              <w:spacing w:after="0" w:line="240" w:lineRule="auto"/>
              <w:rPr>
                <w:rFonts w:eastAsia="Times New Roman" w:cstheme="minorHAnsi"/>
                <w:sz w:val="20"/>
                <w:szCs w:val="20"/>
              </w:rPr>
            </w:pPr>
          </w:p>
        </w:tc>
        <w:tc>
          <w:tcPr>
            <w:tcW w:w="1911" w:type="dxa"/>
          </w:tcPr>
          <w:p w14:paraId="6E125D79" w14:textId="7C40E2B6" w:rsidR="009A19EC" w:rsidRDefault="009A19EC">
            <w:pPr>
              <w:spacing w:after="0" w:line="240" w:lineRule="auto"/>
              <w:rPr>
                <w:rFonts w:eastAsia="Times New Roman" w:cstheme="minorHAnsi"/>
                <w:sz w:val="20"/>
                <w:szCs w:val="20"/>
              </w:rPr>
            </w:pPr>
          </w:p>
        </w:tc>
        <w:tc>
          <w:tcPr>
            <w:tcW w:w="1712" w:type="dxa"/>
          </w:tcPr>
          <w:p w14:paraId="0D6A4965" w14:textId="77777777" w:rsidR="009A19EC" w:rsidRDefault="009A19EC">
            <w:pPr>
              <w:spacing w:after="0" w:line="240" w:lineRule="auto"/>
              <w:rPr>
                <w:rFonts w:eastAsia="Times New Roman" w:cstheme="minorHAnsi"/>
                <w:sz w:val="20"/>
                <w:szCs w:val="20"/>
              </w:rPr>
            </w:pPr>
          </w:p>
        </w:tc>
      </w:tr>
      <w:tr w:rsidR="009A19EC" w:rsidRPr="009A6D33" w14:paraId="261E4569" w14:textId="418E5852" w:rsidTr="004347CF">
        <w:trPr>
          <w:trHeight w:val="300"/>
        </w:trPr>
        <w:tc>
          <w:tcPr>
            <w:tcW w:w="1022" w:type="dxa"/>
            <w:shd w:val="clear" w:color="auto" w:fill="auto"/>
            <w:noWrap/>
            <w:vAlign w:val="bottom"/>
            <w:hideMark/>
          </w:tcPr>
          <w:p w14:paraId="0DDE1CF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2.3.3</w:t>
            </w:r>
          </w:p>
        </w:tc>
        <w:tc>
          <w:tcPr>
            <w:tcW w:w="4553" w:type="dxa"/>
            <w:shd w:val="clear" w:color="auto" w:fill="auto"/>
            <w:noWrap/>
            <w:vAlign w:val="bottom"/>
            <w:hideMark/>
          </w:tcPr>
          <w:p w14:paraId="1D098A4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Harbour Approach</w:t>
            </w:r>
          </w:p>
        </w:tc>
        <w:tc>
          <w:tcPr>
            <w:tcW w:w="1800" w:type="dxa"/>
            <w:shd w:val="clear" w:color="auto" w:fill="auto"/>
            <w:noWrap/>
            <w:vAlign w:val="bottom"/>
            <w:hideMark/>
          </w:tcPr>
          <w:p w14:paraId="120A4A7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2FD68E91" w14:textId="15B663E7"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D7686D6" w14:textId="2DB6D457"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29E2D56C" w14:textId="77777777" w:rsidR="009A19EC" w:rsidRDefault="009A19EC">
            <w:pPr>
              <w:spacing w:after="0" w:line="240" w:lineRule="auto"/>
              <w:rPr>
                <w:rFonts w:eastAsia="Times New Roman" w:cstheme="minorHAnsi"/>
                <w:sz w:val="20"/>
                <w:szCs w:val="20"/>
              </w:rPr>
            </w:pPr>
          </w:p>
        </w:tc>
        <w:tc>
          <w:tcPr>
            <w:tcW w:w="2040" w:type="dxa"/>
          </w:tcPr>
          <w:p w14:paraId="12D46CB2" w14:textId="61BF394B" w:rsidR="009A19EC" w:rsidRDefault="009A19EC">
            <w:pPr>
              <w:spacing w:after="0" w:line="240" w:lineRule="auto"/>
              <w:rPr>
                <w:rFonts w:eastAsia="Times New Roman" w:cstheme="minorHAnsi"/>
                <w:sz w:val="20"/>
                <w:szCs w:val="20"/>
              </w:rPr>
            </w:pPr>
            <w:r>
              <w:rPr>
                <w:rFonts w:eastAsia="Times New Roman" w:cstheme="minorHAnsi"/>
                <w:sz w:val="20"/>
                <w:szCs w:val="20"/>
              </w:rPr>
              <w:t>Just say DGNSS instead of GPS &amp; DGPS</w:t>
            </w:r>
          </w:p>
          <w:p w14:paraId="716D6AF6" w14:textId="274FA9E0" w:rsidR="009A19EC" w:rsidRDefault="009A19EC">
            <w:pPr>
              <w:spacing w:after="0" w:line="240" w:lineRule="auto"/>
              <w:rPr>
                <w:rFonts w:eastAsia="Times New Roman" w:cstheme="minorHAnsi"/>
                <w:sz w:val="20"/>
                <w:szCs w:val="20"/>
              </w:rPr>
            </w:pPr>
          </w:p>
        </w:tc>
        <w:tc>
          <w:tcPr>
            <w:tcW w:w="1911" w:type="dxa"/>
          </w:tcPr>
          <w:p w14:paraId="725A1773" w14:textId="047757BC" w:rsidR="009A19EC" w:rsidRDefault="009A19EC">
            <w:pPr>
              <w:spacing w:after="0" w:line="240" w:lineRule="auto"/>
              <w:rPr>
                <w:rFonts w:eastAsia="Times New Roman" w:cstheme="minorHAnsi"/>
                <w:sz w:val="20"/>
                <w:szCs w:val="20"/>
              </w:rPr>
            </w:pPr>
          </w:p>
        </w:tc>
        <w:tc>
          <w:tcPr>
            <w:tcW w:w="1712" w:type="dxa"/>
          </w:tcPr>
          <w:p w14:paraId="0CDF1736" w14:textId="77777777" w:rsidR="009A19EC" w:rsidRDefault="009A19EC">
            <w:pPr>
              <w:spacing w:after="0" w:line="240" w:lineRule="auto"/>
              <w:rPr>
                <w:rFonts w:eastAsia="Times New Roman" w:cstheme="minorHAnsi"/>
                <w:sz w:val="20"/>
                <w:szCs w:val="20"/>
              </w:rPr>
            </w:pPr>
          </w:p>
        </w:tc>
      </w:tr>
      <w:tr w:rsidR="009A19EC" w:rsidRPr="009A6D33" w14:paraId="31763E2E" w14:textId="658A28CA" w:rsidTr="004347CF">
        <w:trPr>
          <w:trHeight w:val="300"/>
        </w:trPr>
        <w:tc>
          <w:tcPr>
            <w:tcW w:w="1022" w:type="dxa"/>
            <w:shd w:val="clear" w:color="auto" w:fill="auto"/>
            <w:noWrap/>
            <w:vAlign w:val="bottom"/>
            <w:hideMark/>
          </w:tcPr>
          <w:p w14:paraId="72598D5C"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2.3.4</w:t>
            </w:r>
          </w:p>
        </w:tc>
        <w:tc>
          <w:tcPr>
            <w:tcW w:w="4553" w:type="dxa"/>
            <w:shd w:val="clear" w:color="auto" w:fill="auto"/>
            <w:noWrap/>
            <w:vAlign w:val="bottom"/>
            <w:hideMark/>
          </w:tcPr>
          <w:p w14:paraId="7090E673"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Restricted Waters</w:t>
            </w:r>
          </w:p>
        </w:tc>
        <w:tc>
          <w:tcPr>
            <w:tcW w:w="1800" w:type="dxa"/>
            <w:shd w:val="clear" w:color="auto" w:fill="auto"/>
            <w:noWrap/>
            <w:vAlign w:val="bottom"/>
            <w:hideMark/>
          </w:tcPr>
          <w:p w14:paraId="01E5B68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6497158E" w14:textId="11236099"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71AA226E" w14:textId="29C1F225"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912AF2A" w14:textId="77777777" w:rsidR="009A19EC" w:rsidRDefault="009A19EC">
            <w:pPr>
              <w:spacing w:after="0" w:line="240" w:lineRule="auto"/>
              <w:rPr>
                <w:rFonts w:eastAsia="Times New Roman" w:cstheme="minorHAnsi"/>
                <w:sz w:val="20"/>
                <w:szCs w:val="20"/>
              </w:rPr>
            </w:pPr>
          </w:p>
        </w:tc>
        <w:tc>
          <w:tcPr>
            <w:tcW w:w="2040" w:type="dxa"/>
          </w:tcPr>
          <w:p w14:paraId="125C8014"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Just say DGNSS instead of GPS &amp; DGPS</w:t>
            </w:r>
          </w:p>
          <w:p w14:paraId="4C1ED97B" w14:textId="77777777" w:rsidR="009A19EC" w:rsidRDefault="009A19EC">
            <w:pPr>
              <w:spacing w:after="0" w:line="240" w:lineRule="auto"/>
              <w:rPr>
                <w:rFonts w:eastAsia="Times New Roman" w:cstheme="minorHAnsi"/>
                <w:sz w:val="20"/>
                <w:szCs w:val="20"/>
              </w:rPr>
            </w:pPr>
          </w:p>
        </w:tc>
        <w:tc>
          <w:tcPr>
            <w:tcW w:w="1911" w:type="dxa"/>
          </w:tcPr>
          <w:p w14:paraId="64C6E273" w14:textId="0DAD4AE5" w:rsidR="009A19EC" w:rsidRDefault="009A19EC">
            <w:pPr>
              <w:spacing w:after="0" w:line="240" w:lineRule="auto"/>
              <w:rPr>
                <w:rFonts w:eastAsia="Times New Roman" w:cstheme="minorHAnsi"/>
                <w:sz w:val="20"/>
                <w:szCs w:val="20"/>
              </w:rPr>
            </w:pPr>
          </w:p>
        </w:tc>
        <w:tc>
          <w:tcPr>
            <w:tcW w:w="1712" w:type="dxa"/>
          </w:tcPr>
          <w:p w14:paraId="004BB3BD" w14:textId="77777777" w:rsidR="009A19EC" w:rsidRDefault="009A19EC">
            <w:pPr>
              <w:spacing w:after="0" w:line="240" w:lineRule="auto"/>
              <w:rPr>
                <w:rFonts w:eastAsia="Times New Roman" w:cstheme="minorHAnsi"/>
                <w:sz w:val="20"/>
                <w:szCs w:val="20"/>
              </w:rPr>
            </w:pPr>
          </w:p>
        </w:tc>
      </w:tr>
      <w:tr w:rsidR="009A19EC" w:rsidRPr="009A6D33" w14:paraId="772E0BD1" w14:textId="733B11C7" w:rsidTr="004347CF">
        <w:trPr>
          <w:trHeight w:val="300"/>
        </w:trPr>
        <w:tc>
          <w:tcPr>
            <w:tcW w:w="1022" w:type="dxa"/>
            <w:shd w:val="clear" w:color="auto" w:fill="auto"/>
            <w:noWrap/>
            <w:vAlign w:val="bottom"/>
            <w:hideMark/>
          </w:tcPr>
          <w:p w14:paraId="203C268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2.4</w:t>
            </w:r>
          </w:p>
        </w:tc>
        <w:tc>
          <w:tcPr>
            <w:tcW w:w="4553" w:type="dxa"/>
            <w:shd w:val="clear" w:color="auto" w:fill="auto"/>
            <w:noWrap/>
            <w:vAlign w:val="bottom"/>
            <w:hideMark/>
          </w:tcPr>
          <w:p w14:paraId="3E9DFAC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Measurement Errors and Accuracy</w:t>
            </w:r>
          </w:p>
        </w:tc>
        <w:tc>
          <w:tcPr>
            <w:tcW w:w="1800" w:type="dxa"/>
            <w:shd w:val="clear" w:color="auto" w:fill="auto"/>
            <w:noWrap/>
            <w:vAlign w:val="bottom"/>
            <w:hideMark/>
          </w:tcPr>
          <w:p w14:paraId="4DA99A6D"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7E96190B" w14:textId="153D9298"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090027B3" w14:textId="4D7F11E0"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3F70A1A8" w14:textId="77777777" w:rsidR="009A19EC" w:rsidRDefault="009A19EC">
            <w:pPr>
              <w:spacing w:after="0" w:line="240" w:lineRule="auto"/>
              <w:rPr>
                <w:rFonts w:eastAsia="Times New Roman" w:cstheme="minorHAnsi"/>
                <w:sz w:val="20"/>
                <w:szCs w:val="20"/>
              </w:rPr>
            </w:pPr>
          </w:p>
        </w:tc>
        <w:tc>
          <w:tcPr>
            <w:tcW w:w="2040" w:type="dxa"/>
          </w:tcPr>
          <w:p w14:paraId="0A901B62" w14:textId="77777777" w:rsidR="009A19EC" w:rsidRDefault="009A19EC">
            <w:pPr>
              <w:spacing w:after="0" w:line="240" w:lineRule="auto"/>
              <w:rPr>
                <w:rFonts w:eastAsia="Times New Roman" w:cstheme="minorHAnsi"/>
                <w:sz w:val="20"/>
                <w:szCs w:val="20"/>
              </w:rPr>
            </w:pPr>
          </w:p>
        </w:tc>
        <w:tc>
          <w:tcPr>
            <w:tcW w:w="1911" w:type="dxa"/>
          </w:tcPr>
          <w:p w14:paraId="0486F4A5" w14:textId="568A168E" w:rsidR="009A19EC" w:rsidRDefault="009A19EC">
            <w:pPr>
              <w:spacing w:after="0" w:line="240" w:lineRule="auto"/>
              <w:rPr>
                <w:rFonts w:eastAsia="Times New Roman" w:cstheme="minorHAnsi"/>
                <w:sz w:val="20"/>
                <w:szCs w:val="20"/>
              </w:rPr>
            </w:pPr>
          </w:p>
        </w:tc>
        <w:tc>
          <w:tcPr>
            <w:tcW w:w="1712" w:type="dxa"/>
          </w:tcPr>
          <w:p w14:paraId="3C26015F" w14:textId="77777777" w:rsidR="009A19EC" w:rsidRDefault="009A19EC">
            <w:pPr>
              <w:spacing w:after="0" w:line="240" w:lineRule="auto"/>
              <w:rPr>
                <w:rFonts w:eastAsia="Times New Roman" w:cstheme="minorHAnsi"/>
                <w:sz w:val="20"/>
                <w:szCs w:val="20"/>
              </w:rPr>
            </w:pPr>
          </w:p>
        </w:tc>
      </w:tr>
      <w:tr w:rsidR="009A19EC" w:rsidRPr="009A6D33" w14:paraId="7D46EFE5" w14:textId="190F67F7" w:rsidTr="004347CF">
        <w:trPr>
          <w:trHeight w:val="300"/>
        </w:trPr>
        <w:tc>
          <w:tcPr>
            <w:tcW w:w="1022" w:type="dxa"/>
            <w:shd w:val="clear" w:color="auto" w:fill="auto"/>
            <w:noWrap/>
            <w:vAlign w:val="bottom"/>
            <w:hideMark/>
          </w:tcPr>
          <w:p w14:paraId="3C8845BD"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2.4.1</w:t>
            </w:r>
          </w:p>
        </w:tc>
        <w:tc>
          <w:tcPr>
            <w:tcW w:w="4553" w:type="dxa"/>
            <w:shd w:val="clear" w:color="auto" w:fill="auto"/>
            <w:noWrap/>
            <w:vAlign w:val="bottom"/>
            <w:hideMark/>
          </w:tcPr>
          <w:p w14:paraId="52E84464"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Measurement Error</w:t>
            </w:r>
          </w:p>
        </w:tc>
        <w:tc>
          <w:tcPr>
            <w:tcW w:w="1800" w:type="dxa"/>
            <w:shd w:val="clear" w:color="auto" w:fill="auto"/>
            <w:noWrap/>
            <w:vAlign w:val="bottom"/>
            <w:hideMark/>
          </w:tcPr>
          <w:p w14:paraId="33949D4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67626450" w14:textId="762D8FDB"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FA7F840" w14:textId="32190746"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33A382DF" w14:textId="77777777" w:rsidR="009A19EC" w:rsidRDefault="009A19EC">
            <w:pPr>
              <w:spacing w:after="0" w:line="240" w:lineRule="auto"/>
              <w:rPr>
                <w:rFonts w:eastAsia="Times New Roman" w:cstheme="minorHAnsi"/>
                <w:sz w:val="20"/>
                <w:szCs w:val="20"/>
              </w:rPr>
            </w:pPr>
          </w:p>
        </w:tc>
        <w:tc>
          <w:tcPr>
            <w:tcW w:w="2040" w:type="dxa"/>
          </w:tcPr>
          <w:p w14:paraId="58A95C5C" w14:textId="77777777" w:rsidR="009A19EC" w:rsidRDefault="009A19EC">
            <w:pPr>
              <w:spacing w:after="0" w:line="240" w:lineRule="auto"/>
              <w:rPr>
                <w:rFonts w:eastAsia="Times New Roman" w:cstheme="minorHAnsi"/>
                <w:sz w:val="20"/>
                <w:szCs w:val="20"/>
              </w:rPr>
            </w:pPr>
          </w:p>
        </w:tc>
        <w:tc>
          <w:tcPr>
            <w:tcW w:w="1911" w:type="dxa"/>
          </w:tcPr>
          <w:p w14:paraId="41C66A00" w14:textId="55773141" w:rsidR="009A19EC" w:rsidRDefault="009A19EC">
            <w:pPr>
              <w:spacing w:after="0" w:line="240" w:lineRule="auto"/>
              <w:rPr>
                <w:rFonts w:eastAsia="Times New Roman" w:cstheme="minorHAnsi"/>
                <w:sz w:val="20"/>
                <w:szCs w:val="20"/>
              </w:rPr>
            </w:pPr>
          </w:p>
        </w:tc>
        <w:tc>
          <w:tcPr>
            <w:tcW w:w="1712" w:type="dxa"/>
          </w:tcPr>
          <w:p w14:paraId="7F142905" w14:textId="77777777" w:rsidR="009A19EC" w:rsidRDefault="009A19EC">
            <w:pPr>
              <w:spacing w:after="0" w:line="240" w:lineRule="auto"/>
              <w:rPr>
                <w:rFonts w:eastAsia="Times New Roman" w:cstheme="minorHAnsi"/>
                <w:sz w:val="20"/>
                <w:szCs w:val="20"/>
              </w:rPr>
            </w:pPr>
          </w:p>
        </w:tc>
      </w:tr>
      <w:tr w:rsidR="009A19EC" w:rsidRPr="009A6D33" w14:paraId="2E914F74" w14:textId="4376B128" w:rsidTr="004347CF">
        <w:trPr>
          <w:trHeight w:val="300"/>
        </w:trPr>
        <w:tc>
          <w:tcPr>
            <w:tcW w:w="1022" w:type="dxa"/>
            <w:shd w:val="clear" w:color="auto" w:fill="auto"/>
            <w:noWrap/>
            <w:vAlign w:val="bottom"/>
            <w:hideMark/>
          </w:tcPr>
          <w:p w14:paraId="256E17F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2.4.2</w:t>
            </w:r>
          </w:p>
        </w:tc>
        <w:tc>
          <w:tcPr>
            <w:tcW w:w="4553" w:type="dxa"/>
            <w:shd w:val="clear" w:color="auto" w:fill="auto"/>
            <w:noWrap/>
            <w:vAlign w:val="bottom"/>
            <w:hideMark/>
          </w:tcPr>
          <w:p w14:paraId="0B99DDE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w:t>
            </w:r>
          </w:p>
        </w:tc>
        <w:tc>
          <w:tcPr>
            <w:tcW w:w="1800" w:type="dxa"/>
            <w:shd w:val="clear" w:color="auto" w:fill="auto"/>
            <w:noWrap/>
            <w:vAlign w:val="bottom"/>
            <w:hideMark/>
          </w:tcPr>
          <w:p w14:paraId="28E2E732"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23CC41CE" w14:textId="4CF4BF11"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81195E8" w14:textId="0551BB9A"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1991C151" w14:textId="77777777" w:rsidR="009A19EC" w:rsidRDefault="009A19EC">
            <w:pPr>
              <w:spacing w:after="0" w:line="240" w:lineRule="auto"/>
              <w:rPr>
                <w:rFonts w:eastAsia="Times New Roman" w:cstheme="minorHAnsi"/>
                <w:sz w:val="20"/>
                <w:szCs w:val="20"/>
              </w:rPr>
            </w:pPr>
          </w:p>
        </w:tc>
        <w:tc>
          <w:tcPr>
            <w:tcW w:w="2040" w:type="dxa"/>
          </w:tcPr>
          <w:p w14:paraId="32D563C3" w14:textId="77777777" w:rsidR="009A19EC" w:rsidRDefault="009A19EC">
            <w:pPr>
              <w:spacing w:after="0" w:line="240" w:lineRule="auto"/>
              <w:rPr>
                <w:rFonts w:eastAsia="Times New Roman" w:cstheme="minorHAnsi"/>
                <w:sz w:val="20"/>
                <w:szCs w:val="20"/>
              </w:rPr>
            </w:pPr>
          </w:p>
        </w:tc>
        <w:tc>
          <w:tcPr>
            <w:tcW w:w="1911" w:type="dxa"/>
          </w:tcPr>
          <w:p w14:paraId="0E4436D7" w14:textId="744915C7" w:rsidR="009A19EC" w:rsidRDefault="009A19EC">
            <w:pPr>
              <w:spacing w:after="0" w:line="240" w:lineRule="auto"/>
              <w:rPr>
                <w:rFonts w:eastAsia="Times New Roman" w:cstheme="minorHAnsi"/>
                <w:sz w:val="20"/>
                <w:szCs w:val="20"/>
              </w:rPr>
            </w:pPr>
          </w:p>
        </w:tc>
        <w:tc>
          <w:tcPr>
            <w:tcW w:w="1712" w:type="dxa"/>
          </w:tcPr>
          <w:p w14:paraId="3B772D9D" w14:textId="77777777" w:rsidR="009A19EC" w:rsidRDefault="009A19EC">
            <w:pPr>
              <w:spacing w:after="0" w:line="240" w:lineRule="auto"/>
              <w:rPr>
                <w:rFonts w:eastAsia="Times New Roman" w:cstheme="minorHAnsi"/>
                <w:sz w:val="20"/>
                <w:szCs w:val="20"/>
              </w:rPr>
            </w:pPr>
          </w:p>
        </w:tc>
      </w:tr>
      <w:tr w:rsidR="009A19EC" w:rsidRPr="009A6D33" w14:paraId="4676D625" w14:textId="661DB0F5" w:rsidTr="004347CF">
        <w:trPr>
          <w:trHeight w:val="300"/>
        </w:trPr>
        <w:tc>
          <w:tcPr>
            <w:tcW w:w="1022" w:type="dxa"/>
            <w:shd w:val="clear" w:color="auto" w:fill="auto"/>
            <w:noWrap/>
            <w:vAlign w:val="bottom"/>
            <w:hideMark/>
          </w:tcPr>
          <w:p w14:paraId="17A1D37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2.5</w:t>
            </w:r>
          </w:p>
        </w:tc>
        <w:tc>
          <w:tcPr>
            <w:tcW w:w="4553" w:type="dxa"/>
            <w:shd w:val="clear" w:color="auto" w:fill="auto"/>
            <w:noWrap/>
            <w:vAlign w:val="bottom"/>
            <w:hideMark/>
          </w:tcPr>
          <w:p w14:paraId="363AF45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Hydrographic consideration</w:t>
            </w:r>
          </w:p>
        </w:tc>
        <w:tc>
          <w:tcPr>
            <w:tcW w:w="1800" w:type="dxa"/>
            <w:shd w:val="clear" w:color="auto" w:fill="auto"/>
            <w:noWrap/>
            <w:vAlign w:val="bottom"/>
            <w:hideMark/>
          </w:tcPr>
          <w:p w14:paraId="0EBBB114"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51850416" w14:textId="6452C86A"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4652AB1" w14:textId="0D54B126"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54EBC84A" w14:textId="77777777" w:rsidR="009A19EC" w:rsidRDefault="009A19EC">
            <w:pPr>
              <w:spacing w:after="0" w:line="240" w:lineRule="auto"/>
              <w:rPr>
                <w:rFonts w:eastAsia="Times New Roman" w:cstheme="minorHAnsi"/>
                <w:sz w:val="20"/>
                <w:szCs w:val="20"/>
              </w:rPr>
            </w:pPr>
          </w:p>
        </w:tc>
        <w:tc>
          <w:tcPr>
            <w:tcW w:w="2040" w:type="dxa"/>
          </w:tcPr>
          <w:p w14:paraId="06B2016D" w14:textId="77777777" w:rsidR="009A19EC" w:rsidRDefault="009A19EC">
            <w:pPr>
              <w:spacing w:after="0" w:line="240" w:lineRule="auto"/>
              <w:rPr>
                <w:rFonts w:eastAsia="Times New Roman" w:cstheme="minorHAnsi"/>
                <w:sz w:val="20"/>
                <w:szCs w:val="20"/>
              </w:rPr>
            </w:pPr>
          </w:p>
        </w:tc>
        <w:tc>
          <w:tcPr>
            <w:tcW w:w="1911" w:type="dxa"/>
          </w:tcPr>
          <w:p w14:paraId="00F091B7" w14:textId="3F60FC0B" w:rsidR="009A19EC" w:rsidRDefault="009A19EC">
            <w:pPr>
              <w:spacing w:after="0" w:line="240" w:lineRule="auto"/>
              <w:rPr>
                <w:rFonts w:eastAsia="Times New Roman" w:cstheme="minorHAnsi"/>
                <w:sz w:val="20"/>
                <w:szCs w:val="20"/>
              </w:rPr>
            </w:pPr>
          </w:p>
        </w:tc>
        <w:tc>
          <w:tcPr>
            <w:tcW w:w="1712" w:type="dxa"/>
          </w:tcPr>
          <w:p w14:paraId="1C1A8770" w14:textId="77777777" w:rsidR="009A19EC" w:rsidRDefault="009A19EC">
            <w:pPr>
              <w:spacing w:after="0" w:line="240" w:lineRule="auto"/>
              <w:rPr>
                <w:rFonts w:eastAsia="Times New Roman" w:cstheme="minorHAnsi"/>
                <w:sz w:val="20"/>
                <w:szCs w:val="20"/>
              </w:rPr>
            </w:pPr>
          </w:p>
        </w:tc>
      </w:tr>
      <w:tr w:rsidR="009A19EC" w:rsidRPr="009A6D33" w14:paraId="6273610B" w14:textId="40CAA4C3" w:rsidTr="004347CF">
        <w:trPr>
          <w:trHeight w:val="300"/>
        </w:trPr>
        <w:tc>
          <w:tcPr>
            <w:tcW w:w="1022" w:type="dxa"/>
            <w:shd w:val="clear" w:color="auto" w:fill="auto"/>
            <w:noWrap/>
            <w:vAlign w:val="bottom"/>
            <w:hideMark/>
          </w:tcPr>
          <w:p w14:paraId="58023616"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2.5.1</w:t>
            </w:r>
          </w:p>
        </w:tc>
        <w:tc>
          <w:tcPr>
            <w:tcW w:w="4553" w:type="dxa"/>
            <w:shd w:val="clear" w:color="auto" w:fill="auto"/>
            <w:noWrap/>
            <w:vAlign w:val="bottom"/>
            <w:hideMark/>
          </w:tcPr>
          <w:p w14:paraId="67E1D25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Charts</w:t>
            </w:r>
          </w:p>
        </w:tc>
        <w:tc>
          <w:tcPr>
            <w:tcW w:w="1800" w:type="dxa"/>
            <w:shd w:val="clear" w:color="auto" w:fill="auto"/>
            <w:noWrap/>
            <w:vAlign w:val="bottom"/>
            <w:hideMark/>
          </w:tcPr>
          <w:p w14:paraId="5D503AF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69F2CEE6" w14:textId="56DF7129"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671C12C3" w14:textId="2640E4C7" w:rsidR="009A19EC" w:rsidRDefault="009A19EC">
            <w:pPr>
              <w:spacing w:after="0" w:line="240" w:lineRule="auto"/>
              <w:rPr>
                <w:rFonts w:eastAsia="Times New Roman" w:cstheme="minorHAnsi"/>
                <w:sz w:val="20"/>
                <w:szCs w:val="20"/>
              </w:rPr>
            </w:pPr>
            <w:r>
              <w:rPr>
                <w:rFonts w:eastAsia="Times New Roman" w:cstheme="minorHAnsi"/>
                <w:sz w:val="20"/>
                <w:szCs w:val="20"/>
              </w:rPr>
              <w:t>Moderate - significant</w:t>
            </w:r>
          </w:p>
        </w:tc>
        <w:tc>
          <w:tcPr>
            <w:tcW w:w="1142" w:type="dxa"/>
          </w:tcPr>
          <w:p w14:paraId="7B509FB3" w14:textId="77777777" w:rsidR="009A19EC" w:rsidRDefault="009A19EC">
            <w:pPr>
              <w:spacing w:after="0" w:line="240" w:lineRule="auto"/>
              <w:rPr>
                <w:rFonts w:eastAsia="Times New Roman" w:cstheme="minorHAnsi"/>
                <w:sz w:val="20"/>
                <w:szCs w:val="20"/>
              </w:rPr>
            </w:pPr>
          </w:p>
        </w:tc>
        <w:tc>
          <w:tcPr>
            <w:tcW w:w="2040" w:type="dxa"/>
          </w:tcPr>
          <w:p w14:paraId="2CCB5719" w14:textId="284697D6" w:rsidR="009A19EC" w:rsidRDefault="009A19EC">
            <w:pPr>
              <w:spacing w:after="0" w:line="240" w:lineRule="auto"/>
              <w:rPr>
                <w:rFonts w:eastAsia="Times New Roman" w:cstheme="minorHAnsi"/>
                <w:sz w:val="20"/>
                <w:szCs w:val="20"/>
              </w:rPr>
            </w:pPr>
            <w:r>
              <w:rPr>
                <w:rFonts w:eastAsia="Times New Roman" w:cstheme="minorHAnsi"/>
                <w:sz w:val="20"/>
                <w:szCs w:val="20"/>
              </w:rPr>
              <w:t xml:space="preserve">Many countries removing paper from carriage requirements when referring to charts </w:t>
            </w:r>
          </w:p>
        </w:tc>
        <w:tc>
          <w:tcPr>
            <w:tcW w:w="1911" w:type="dxa"/>
          </w:tcPr>
          <w:p w14:paraId="75281AD8" w14:textId="75ED5463" w:rsidR="009A19EC" w:rsidRDefault="009A19EC">
            <w:pPr>
              <w:spacing w:after="0" w:line="240" w:lineRule="auto"/>
              <w:rPr>
                <w:rFonts w:eastAsia="Times New Roman" w:cstheme="minorHAnsi"/>
                <w:sz w:val="20"/>
                <w:szCs w:val="20"/>
              </w:rPr>
            </w:pPr>
          </w:p>
        </w:tc>
        <w:tc>
          <w:tcPr>
            <w:tcW w:w="1712" w:type="dxa"/>
          </w:tcPr>
          <w:p w14:paraId="391F94D9" w14:textId="77777777" w:rsidR="009A19EC" w:rsidRDefault="009A19EC">
            <w:pPr>
              <w:spacing w:after="0" w:line="240" w:lineRule="auto"/>
              <w:rPr>
                <w:rFonts w:eastAsia="Times New Roman" w:cstheme="minorHAnsi"/>
                <w:sz w:val="20"/>
                <w:szCs w:val="20"/>
              </w:rPr>
            </w:pPr>
          </w:p>
        </w:tc>
      </w:tr>
      <w:tr w:rsidR="009A19EC" w:rsidRPr="009A6D33" w14:paraId="54798BFB" w14:textId="0B9E11AA" w:rsidTr="004347CF">
        <w:trPr>
          <w:trHeight w:val="300"/>
        </w:trPr>
        <w:tc>
          <w:tcPr>
            <w:tcW w:w="1022" w:type="dxa"/>
            <w:shd w:val="clear" w:color="auto" w:fill="auto"/>
            <w:noWrap/>
            <w:vAlign w:val="bottom"/>
            <w:hideMark/>
          </w:tcPr>
          <w:p w14:paraId="7F5ED602"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2.5.2</w:t>
            </w:r>
          </w:p>
        </w:tc>
        <w:tc>
          <w:tcPr>
            <w:tcW w:w="4553" w:type="dxa"/>
            <w:shd w:val="clear" w:color="auto" w:fill="auto"/>
            <w:noWrap/>
            <w:vAlign w:val="bottom"/>
            <w:hideMark/>
          </w:tcPr>
          <w:p w14:paraId="744503F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Datum</w:t>
            </w:r>
          </w:p>
        </w:tc>
        <w:tc>
          <w:tcPr>
            <w:tcW w:w="1800" w:type="dxa"/>
            <w:shd w:val="clear" w:color="auto" w:fill="auto"/>
            <w:noWrap/>
            <w:vAlign w:val="bottom"/>
            <w:hideMark/>
          </w:tcPr>
          <w:p w14:paraId="16B5CA50"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571F1FB9" w14:textId="550505E3"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55D120FA" w14:textId="59FCCFFE"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5941B62E" w14:textId="77777777" w:rsidR="009A19EC" w:rsidRDefault="009A19EC">
            <w:pPr>
              <w:spacing w:after="0" w:line="240" w:lineRule="auto"/>
              <w:rPr>
                <w:rFonts w:eastAsia="Times New Roman" w:cstheme="minorHAnsi"/>
                <w:sz w:val="20"/>
                <w:szCs w:val="20"/>
              </w:rPr>
            </w:pPr>
          </w:p>
        </w:tc>
        <w:tc>
          <w:tcPr>
            <w:tcW w:w="2040" w:type="dxa"/>
          </w:tcPr>
          <w:p w14:paraId="0A91B24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Even though 84 is going, many countries will take a long time. Still many countries still have their own datum and many paper charts that may not be in proper datum</w:t>
            </w:r>
          </w:p>
          <w:p w14:paraId="16E3E1DD" w14:textId="361B1DEB" w:rsidR="009A19EC" w:rsidRDefault="009A19EC">
            <w:pPr>
              <w:spacing w:after="0" w:line="240" w:lineRule="auto"/>
              <w:rPr>
                <w:rFonts w:eastAsia="Times New Roman" w:cstheme="minorHAnsi"/>
                <w:sz w:val="20"/>
                <w:szCs w:val="20"/>
              </w:rPr>
            </w:pPr>
            <w:r>
              <w:rPr>
                <w:rFonts w:eastAsia="Times New Roman" w:cstheme="minorHAnsi"/>
                <w:sz w:val="20"/>
                <w:szCs w:val="20"/>
              </w:rPr>
              <w:t>Replace GPS with GNSS</w:t>
            </w:r>
          </w:p>
        </w:tc>
        <w:tc>
          <w:tcPr>
            <w:tcW w:w="1911" w:type="dxa"/>
          </w:tcPr>
          <w:p w14:paraId="34FAB00F" w14:textId="0FD91AC0" w:rsidR="009A19EC" w:rsidRDefault="009A19EC">
            <w:pPr>
              <w:spacing w:after="0" w:line="240" w:lineRule="auto"/>
              <w:rPr>
                <w:rFonts w:eastAsia="Times New Roman" w:cstheme="minorHAnsi"/>
                <w:sz w:val="20"/>
                <w:szCs w:val="20"/>
              </w:rPr>
            </w:pPr>
          </w:p>
        </w:tc>
        <w:tc>
          <w:tcPr>
            <w:tcW w:w="1712" w:type="dxa"/>
          </w:tcPr>
          <w:p w14:paraId="4A186F83" w14:textId="77777777" w:rsidR="009A19EC" w:rsidRDefault="009A19EC">
            <w:pPr>
              <w:spacing w:after="0" w:line="240" w:lineRule="auto"/>
              <w:rPr>
                <w:rFonts w:eastAsia="Times New Roman" w:cstheme="minorHAnsi"/>
                <w:sz w:val="20"/>
                <w:szCs w:val="20"/>
              </w:rPr>
            </w:pPr>
          </w:p>
        </w:tc>
      </w:tr>
      <w:tr w:rsidR="009A19EC" w:rsidRPr="009A6D33" w14:paraId="32381485" w14:textId="267ADCBE" w:rsidTr="004347CF">
        <w:trPr>
          <w:trHeight w:val="300"/>
        </w:trPr>
        <w:tc>
          <w:tcPr>
            <w:tcW w:w="1022" w:type="dxa"/>
            <w:shd w:val="clear" w:color="auto" w:fill="auto"/>
            <w:noWrap/>
            <w:vAlign w:val="bottom"/>
            <w:hideMark/>
          </w:tcPr>
          <w:p w14:paraId="55FC084E"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2.5.3</w:t>
            </w:r>
          </w:p>
        </w:tc>
        <w:tc>
          <w:tcPr>
            <w:tcW w:w="4553" w:type="dxa"/>
            <w:shd w:val="clear" w:color="auto" w:fill="auto"/>
            <w:noWrap/>
            <w:vAlign w:val="bottom"/>
            <w:hideMark/>
          </w:tcPr>
          <w:p w14:paraId="40D7764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 of Charts</w:t>
            </w:r>
          </w:p>
        </w:tc>
        <w:tc>
          <w:tcPr>
            <w:tcW w:w="1800" w:type="dxa"/>
            <w:shd w:val="clear" w:color="auto" w:fill="auto"/>
            <w:noWrap/>
            <w:vAlign w:val="bottom"/>
            <w:hideMark/>
          </w:tcPr>
          <w:p w14:paraId="24E212E9"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0FFC2B32" w14:textId="3CBFC70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8D4C3F1" w14:textId="757E639F"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4518551F" w14:textId="77777777" w:rsidR="009A19EC" w:rsidRDefault="009A19EC">
            <w:pPr>
              <w:spacing w:after="0" w:line="240" w:lineRule="auto"/>
              <w:rPr>
                <w:rFonts w:eastAsia="Times New Roman" w:cstheme="minorHAnsi"/>
                <w:sz w:val="20"/>
                <w:szCs w:val="20"/>
              </w:rPr>
            </w:pPr>
          </w:p>
        </w:tc>
        <w:tc>
          <w:tcPr>
            <w:tcW w:w="2040" w:type="dxa"/>
          </w:tcPr>
          <w:p w14:paraId="412F3AC2"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In going to ENC some countries may go to fewer scales</w:t>
            </w:r>
          </w:p>
          <w:p w14:paraId="5D565B14" w14:textId="6B957390" w:rsidR="009A19EC" w:rsidRDefault="009A19EC">
            <w:pPr>
              <w:spacing w:after="0" w:line="240" w:lineRule="auto"/>
              <w:rPr>
                <w:rFonts w:eastAsia="Times New Roman" w:cstheme="minorHAnsi"/>
                <w:sz w:val="20"/>
                <w:szCs w:val="20"/>
              </w:rPr>
            </w:pPr>
            <w:r>
              <w:rPr>
                <w:rFonts w:eastAsia="Times New Roman" w:cstheme="minorHAnsi"/>
                <w:sz w:val="20"/>
                <w:szCs w:val="20"/>
              </w:rPr>
              <w:t>Change Zones of confidence (ZOC) p20</w:t>
            </w:r>
          </w:p>
        </w:tc>
        <w:tc>
          <w:tcPr>
            <w:tcW w:w="1911" w:type="dxa"/>
          </w:tcPr>
          <w:p w14:paraId="26D532AC" w14:textId="3F5C91E9" w:rsidR="009A19EC" w:rsidRDefault="009A19EC">
            <w:pPr>
              <w:spacing w:after="0" w:line="240" w:lineRule="auto"/>
              <w:rPr>
                <w:rFonts w:eastAsia="Times New Roman" w:cstheme="minorHAnsi"/>
                <w:sz w:val="20"/>
                <w:szCs w:val="20"/>
              </w:rPr>
            </w:pPr>
          </w:p>
        </w:tc>
        <w:tc>
          <w:tcPr>
            <w:tcW w:w="1712" w:type="dxa"/>
          </w:tcPr>
          <w:p w14:paraId="52732AEE" w14:textId="77777777" w:rsidR="009A19EC" w:rsidRDefault="009A19EC">
            <w:pPr>
              <w:spacing w:after="0" w:line="240" w:lineRule="auto"/>
              <w:rPr>
                <w:rFonts w:eastAsia="Times New Roman" w:cstheme="minorHAnsi"/>
                <w:sz w:val="20"/>
                <w:szCs w:val="20"/>
              </w:rPr>
            </w:pPr>
          </w:p>
        </w:tc>
      </w:tr>
      <w:tr w:rsidR="009A19EC" w:rsidRPr="009A6D33" w14:paraId="07C66DCF" w14:textId="2742D85C" w:rsidTr="004347CF">
        <w:trPr>
          <w:trHeight w:val="300"/>
        </w:trPr>
        <w:tc>
          <w:tcPr>
            <w:tcW w:w="1022" w:type="dxa"/>
            <w:shd w:val="clear" w:color="auto" w:fill="auto"/>
            <w:noWrap/>
            <w:vAlign w:val="bottom"/>
            <w:hideMark/>
          </w:tcPr>
          <w:p w14:paraId="2C780723"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2.5.4</w:t>
            </w:r>
          </w:p>
        </w:tc>
        <w:tc>
          <w:tcPr>
            <w:tcW w:w="4553" w:type="dxa"/>
            <w:shd w:val="clear" w:color="auto" w:fill="auto"/>
            <w:noWrap/>
            <w:vAlign w:val="bottom"/>
            <w:hideMark/>
          </w:tcPr>
          <w:p w14:paraId="13B694DF"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Charted Buoy Positions</w:t>
            </w:r>
          </w:p>
        </w:tc>
        <w:tc>
          <w:tcPr>
            <w:tcW w:w="1800" w:type="dxa"/>
            <w:shd w:val="clear" w:color="auto" w:fill="auto"/>
            <w:noWrap/>
            <w:vAlign w:val="bottom"/>
            <w:hideMark/>
          </w:tcPr>
          <w:p w14:paraId="5E79E99B"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hideMark/>
          </w:tcPr>
          <w:p w14:paraId="0603BACD" w14:textId="24444C03"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CCAEF95" w14:textId="52C41A90" w:rsidR="009A19EC" w:rsidRDefault="009A19EC">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tcPr>
          <w:p w14:paraId="2CCDE3D9" w14:textId="77777777" w:rsidR="009A19EC" w:rsidRDefault="009A19EC">
            <w:pPr>
              <w:spacing w:after="0" w:line="240" w:lineRule="auto"/>
              <w:rPr>
                <w:rFonts w:eastAsia="Times New Roman" w:cstheme="minorHAnsi"/>
                <w:sz w:val="20"/>
                <w:szCs w:val="20"/>
              </w:rPr>
            </w:pPr>
          </w:p>
        </w:tc>
        <w:tc>
          <w:tcPr>
            <w:tcW w:w="2040" w:type="dxa"/>
          </w:tcPr>
          <w:p w14:paraId="363F027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p w14:paraId="06B21EC6"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Earth without capitals (p. 21)</w:t>
            </w:r>
          </w:p>
          <w:p w14:paraId="30523C0A"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ZOC abbreviation seems to be an issue in multiple nationalities</w:t>
            </w:r>
          </w:p>
          <w:p w14:paraId="4747354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Just explain that it is an accuracy rating guide for charts</w:t>
            </w:r>
          </w:p>
          <w:p w14:paraId="3BC285ED" w14:textId="006F4218" w:rsidR="009A19EC" w:rsidRDefault="009A19EC">
            <w:pPr>
              <w:spacing w:after="0" w:line="240" w:lineRule="auto"/>
              <w:rPr>
                <w:rFonts w:eastAsia="Times New Roman" w:cstheme="minorHAnsi"/>
                <w:sz w:val="20"/>
                <w:szCs w:val="20"/>
              </w:rPr>
            </w:pPr>
          </w:p>
        </w:tc>
        <w:tc>
          <w:tcPr>
            <w:tcW w:w="1911" w:type="dxa"/>
          </w:tcPr>
          <w:p w14:paraId="64244FD9" w14:textId="54F0FA63" w:rsidR="009A19EC" w:rsidRDefault="009A19EC">
            <w:pPr>
              <w:spacing w:after="0" w:line="240" w:lineRule="auto"/>
              <w:rPr>
                <w:rFonts w:eastAsia="Times New Roman" w:cstheme="minorHAnsi"/>
                <w:sz w:val="20"/>
                <w:szCs w:val="20"/>
              </w:rPr>
            </w:pPr>
          </w:p>
        </w:tc>
        <w:tc>
          <w:tcPr>
            <w:tcW w:w="1712" w:type="dxa"/>
          </w:tcPr>
          <w:p w14:paraId="4A730A7A" w14:textId="77777777" w:rsidR="009A19EC" w:rsidRDefault="009A19EC">
            <w:pPr>
              <w:spacing w:after="0" w:line="240" w:lineRule="auto"/>
              <w:rPr>
                <w:rFonts w:eastAsia="Times New Roman" w:cstheme="minorHAnsi"/>
                <w:sz w:val="20"/>
                <w:szCs w:val="20"/>
              </w:rPr>
            </w:pPr>
          </w:p>
        </w:tc>
      </w:tr>
      <w:tr w:rsidR="009A19EC" w:rsidRPr="009A6D33" w14:paraId="2FE3DEB1" w14:textId="3A65C7FB" w:rsidTr="004347CF">
        <w:trPr>
          <w:trHeight w:val="375"/>
        </w:trPr>
        <w:tc>
          <w:tcPr>
            <w:tcW w:w="5575" w:type="dxa"/>
            <w:gridSpan w:val="2"/>
            <w:shd w:val="clear" w:color="000000" w:fill="B8CCE4"/>
            <w:noWrap/>
            <w:vAlign w:val="center"/>
            <w:hideMark/>
          </w:tcPr>
          <w:p w14:paraId="688FA7F1" w14:textId="77777777" w:rsidR="009A19EC" w:rsidRDefault="009A19EC">
            <w:pPr>
              <w:spacing w:after="0" w:line="240" w:lineRule="auto"/>
              <w:rPr>
                <w:rFonts w:eastAsia="Times New Roman" w:cstheme="minorHAnsi"/>
                <w:b/>
                <w:color w:val="000000"/>
                <w:sz w:val="24"/>
                <w:szCs w:val="28"/>
              </w:rPr>
            </w:pPr>
            <w:r w:rsidRPr="00B21BDE">
              <w:rPr>
                <w:rFonts w:eastAsia="Times New Roman" w:cstheme="minorHAnsi"/>
                <w:b/>
                <w:color w:val="000000"/>
                <w:sz w:val="24"/>
                <w:szCs w:val="28"/>
              </w:rPr>
              <w:t xml:space="preserve">Chapter 3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AtoN planning and service requirements</w:t>
            </w:r>
          </w:p>
          <w:p w14:paraId="3DFCE914" w14:textId="77777777" w:rsidR="00A56B9A" w:rsidRDefault="00A56B9A">
            <w:pPr>
              <w:spacing w:after="0" w:line="240" w:lineRule="auto"/>
              <w:rPr>
                <w:rFonts w:eastAsia="Times New Roman" w:cstheme="minorHAnsi"/>
                <w:b/>
                <w:color w:val="000000"/>
                <w:sz w:val="24"/>
                <w:szCs w:val="28"/>
              </w:rPr>
            </w:pPr>
            <w:r>
              <w:rPr>
                <w:rFonts w:eastAsia="Times New Roman" w:cstheme="minorHAnsi"/>
                <w:b/>
                <w:color w:val="000000"/>
                <w:sz w:val="24"/>
                <w:szCs w:val="28"/>
              </w:rPr>
              <w:t>Marine Aids to Navigation</w:t>
            </w:r>
          </w:p>
          <w:p w14:paraId="3CDC4E7E" w14:textId="77777777" w:rsidR="00A56B9A" w:rsidRDefault="00A56B9A">
            <w:pPr>
              <w:spacing w:after="0" w:line="240" w:lineRule="auto"/>
              <w:rPr>
                <w:rFonts w:eastAsia="Times New Roman" w:cstheme="minorHAnsi"/>
                <w:b/>
                <w:color w:val="000000"/>
                <w:sz w:val="24"/>
                <w:szCs w:val="28"/>
              </w:rPr>
            </w:pPr>
          </w:p>
          <w:p w14:paraId="45EC500F" w14:textId="77777777" w:rsidR="00A56B9A" w:rsidRDefault="00A56B9A">
            <w:pPr>
              <w:spacing w:after="0" w:line="240" w:lineRule="auto"/>
              <w:rPr>
                <w:rFonts w:eastAsia="Times New Roman" w:cstheme="minorHAnsi"/>
                <w:b/>
                <w:color w:val="000000"/>
                <w:sz w:val="24"/>
                <w:szCs w:val="28"/>
              </w:rPr>
            </w:pPr>
            <w:r>
              <w:rPr>
                <w:rFonts w:eastAsia="Times New Roman" w:cstheme="minorHAnsi"/>
                <w:b/>
                <w:color w:val="000000"/>
                <w:sz w:val="24"/>
                <w:szCs w:val="28"/>
              </w:rPr>
              <w:t>Change title to :</w:t>
            </w:r>
          </w:p>
          <w:p w14:paraId="626F42D6" w14:textId="04352118" w:rsidR="00A56B9A" w:rsidRPr="00B21BDE" w:rsidRDefault="00A56B9A">
            <w:pPr>
              <w:spacing w:after="0" w:line="240" w:lineRule="auto"/>
              <w:rPr>
                <w:rFonts w:eastAsia="Times New Roman" w:cstheme="minorHAnsi"/>
                <w:color w:val="000000"/>
                <w:sz w:val="28"/>
                <w:szCs w:val="28"/>
              </w:rPr>
            </w:pPr>
            <w:r>
              <w:rPr>
                <w:rFonts w:eastAsia="Times New Roman" w:cstheme="minorHAnsi"/>
                <w:b/>
                <w:color w:val="000000"/>
                <w:sz w:val="24"/>
                <w:szCs w:val="28"/>
              </w:rPr>
              <w:t>Visual and other physical Marine aids to navigation</w:t>
            </w:r>
          </w:p>
        </w:tc>
        <w:tc>
          <w:tcPr>
            <w:tcW w:w="1800" w:type="dxa"/>
            <w:shd w:val="clear" w:color="000000" w:fill="B8CCE4"/>
            <w:noWrap/>
            <w:vAlign w:val="center"/>
            <w:hideMark/>
          </w:tcPr>
          <w:p w14:paraId="61640520" w14:textId="77777777" w:rsidR="009A19EC" w:rsidRPr="00B21BDE" w:rsidRDefault="009A19EC">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5525805B" w14:textId="77777777" w:rsidR="009A19EC" w:rsidRPr="00B21BDE" w:rsidRDefault="009A19EC">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F86CF39" w14:textId="77777777" w:rsidR="009A19EC" w:rsidRPr="00B21BDE" w:rsidRDefault="009A19EC">
            <w:pPr>
              <w:spacing w:after="0" w:line="240" w:lineRule="auto"/>
              <w:rPr>
                <w:rFonts w:eastAsia="Times New Roman" w:cstheme="minorHAnsi"/>
                <w:color w:val="000000"/>
              </w:rPr>
            </w:pPr>
          </w:p>
        </w:tc>
        <w:tc>
          <w:tcPr>
            <w:tcW w:w="1142" w:type="dxa"/>
            <w:shd w:val="clear" w:color="000000" w:fill="B8CCE4"/>
          </w:tcPr>
          <w:p w14:paraId="41BA1A52" w14:textId="77777777" w:rsidR="009A19EC" w:rsidRPr="00B21BDE" w:rsidRDefault="009A19EC">
            <w:pPr>
              <w:spacing w:after="0" w:line="240" w:lineRule="auto"/>
              <w:rPr>
                <w:rFonts w:eastAsia="Times New Roman" w:cstheme="minorHAnsi"/>
                <w:color w:val="000000"/>
              </w:rPr>
            </w:pPr>
          </w:p>
        </w:tc>
        <w:tc>
          <w:tcPr>
            <w:tcW w:w="2040" w:type="dxa"/>
            <w:shd w:val="clear" w:color="000000" w:fill="B8CCE4"/>
          </w:tcPr>
          <w:p w14:paraId="6B344D9A" w14:textId="77777777" w:rsidR="009A19EC" w:rsidRPr="00B21BDE" w:rsidRDefault="009A19EC">
            <w:pPr>
              <w:spacing w:after="0" w:line="240" w:lineRule="auto"/>
              <w:rPr>
                <w:rFonts w:eastAsia="Times New Roman" w:cstheme="minorHAnsi"/>
                <w:color w:val="000000"/>
              </w:rPr>
            </w:pPr>
          </w:p>
        </w:tc>
        <w:tc>
          <w:tcPr>
            <w:tcW w:w="1911" w:type="dxa"/>
            <w:shd w:val="clear" w:color="000000" w:fill="B8CCE4"/>
          </w:tcPr>
          <w:p w14:paraId="1C0AE45E" w14:textId="3098A665" w:rsidR="009A19EC" w:rsidRPr="00B21BDE" w:rsidRDefault="009A19EC">
            <w:pPr>
              <w:spacing w:after="0" w:line="240" w:lineRule="auto"/>
              <w:rPr>
                <w:rFonts w:eastAsia="Times New Roman" w:cstheme="minorHAnsi"/>
                <w:color w:val="000000"/>
              </w:rPr>
            </w:pPr>
          </w:p>
        </w:tc>
        <w:tc>
          <w:tcPr>
            <w:tcW w:w="1712" w:type="dxa"/>
            <w:shd w:val="clear" w:color="000000" w:fill="B8CCE4"/>
          </w:tcPr>
          <w:p w14:paraId="6DB5C3F8" w14:textId="2EF7D75E" w:rsidR="009A19EC" w:rsidRPr="00B21BDE" w:rsidRDefault="009A6BCD">
            <w:pPr>
              <w:spacing w:after="0" w:line="240" w:lineRule="auto"/>
              <w:rPr>
                <w:rFonts w:eastAsia="Times New Roman" w:cstheme="minorHAnsi"/>
                <w:color w:val="000000"/>
              </w:rPr>
            </w:pPr>
            <w:r>
              <w:rPr>
                <w:rFonts w:eastAsia="Times New Roman" w:cstheme="minorHAnsi"/>
                <w:color w:val="000000"/>
              </w:rPr>
              <w:t>Proper section  in guide</w:t>
            </w:r>
          </w:p>
        </w:tc>
      </w:tr>
      <w:tr w:rsidR="009A19EC" w:rsidRPr="009A6D33" w14:paraId="34AD0F91" w14:textId="712BEE7D" w:rsidTr="004347CF">
        <w:trPr>
          <w:trHeight w:val="300"/>
        </w:trPr>
        <w:tc>
          <w:tcPr>
            <w:tcW w:w="1022" w:type="dxa"/>
            <w:shd w:val="clear" w:color="auto" w:fill="auto"/>
            <w:noWrap/>
            <w:vAlign w:val="bottom"/>
          </w:tcPr>
          <w:p w14:paraId="13BE95F6" w14:textId="77D28940" w:rsidR="009A19EC" w:rsidRPr="003743E5"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3.1 </w:t>
            </w:r>
          </w:p>
        </w:tc>
        <w:tc>
          <w:tcPr>
            <w:tcW w:w="4553" w:type="dxa"/>
            <w:shd w:val="clear" w:color="auto" w:fill="auto"/>
            <w:noWrap/>
            <w:vAlign w:val="bottom"/>
          </w:tcPr>
          <w:p w14:paraId="62A472A8" w14:textId="77777777" w:rsidR="009A19EC"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Obligation and regulatory compliance</w:t>
            </w:r>
          </w:p>
          <w:p w14:paraId="118BB5D1" w14:textId="3063BB47" w:rsidR="00AA386D" w:rsidRPr="003743E5" w:rsidRDefault="00AA386D">
            <w:pPr>
              <w:spacing w:after="0" w:line="240" w:lineRule="auto"/>
              <w:rPr>
                <w:rFonts w:eastAsia="Times New Roman" w:cstheme="minorHAnsi"/>
                <w:sz w:val="20"/>
                <w:szCs w:val="20"/>
                <w:highlight w:val="yellow"/>
              </w:rPr>
            </w:pPr>
            <w:r>
              <w:rPr>
                <w:rFonts w:eastAsia="Times New Roman" w:cstheme="minorHAnsi"/>
                <w:sz w:val="20"/>
                <w:szCs w:val="20"/>
              </w:rPr>
              <w:t>3.1 Operational requirements</w:t>
            </w:r>
          </w:p>
        </w:tc>
        <w:tc>
          <w:tcPr>
            <w:tcW w:w="1800" w:type="dxa"/>
            <w:shd w:val="clear" w:color="auto" w:fill="auto"/>
            <w:noWrap/>
            <w:vAlign w:val="bottom"/>
          </w:tcPr>
          <w:p w14:paraId="37CAD64A" w14:textId="701D6B2F" w:rsidR="009A19EC" w:rsidRPr="00B21BDE" w:rsidRDefault="009A19EC">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7B8B93AB" w14:textId="25C4E6F5"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54EF641C" w14:textId="3E27147F"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1489D602" w14:textId="77777777" w:rsidR="009A19EC" w:rsidRDefault="009A19EC">
            <w:pPr>
              <w:spacing w:after="0" w:line="240" w:lineRule="auto"/>
              <w:rPr>
                <w:rFonts w:eastAsia="Times New Roman" w:cstheme="minorHAnsi"/>
                <w:sz w:val="20"/>
                <w:szCs w:val="20"/>
              </w:rPr>
            </w:pPr>
          </w:p>
        </w:tc>
        <w:tc>
          <w:tcPr>
            <w:tcW w:w="2040" w:type="dxa"/>
          </w:tcPr>
          <w:p w14:paraId="09A86F40" w14:textId="7BDE7C0E" w:rsidR="009A19EC" w:rsidRDefault="009A19EC">
            <w:pPr>
              <w:spacing w:after="0" w:line="240" w:lineRule="auto"/>
              <w:rPr>
                <w:rFonts w:eastAsia="Times New Roman" w:cstheme="minorHAnsi"/>
                <w:sz w:val="20"/>
                <w:szCs w:val="20"/>
              </w:rPr>
            </w:pPr>
            <w:r>
              <w:rPr>
                <w:rFonts w:eastAsia="Times New Roman" w:cstheme="minorHAnsi"/>
                <w:sz w:val="20"/>
                <w:szCs w:val="20"/>
              </w:rPr>
              <w:t>Change – chapter 4 of this naviguide instead of “the"</w:t>
            </w:r>
          </w:p>
        </w:tc>
        <w:tc>
          <w:tcPr>
            <w:tcW w:w="1911" w:type="dxa"/>
          </w:tcPr>
          <w:p w14:paraId="1990E98C" w14:textId="5091EFC6" w:rsidR="009A19EC" w:rsidRDefault="009A19EC">
            <w:pPr>
              <w:spacing w:after="0" w:line="240" w:lineRule="auto"/>
              <w:rPr>
                <w:rFonts w:eastAsia="Times New Roman" w:cstheme="minorHAnsi"/>
                <w:sz w:val="20"/>
                <w:szCs w:val="20"/>
              </w:rPr>
            </w:pPr>
          </w:p>
        </w:tc>
        <w:tc>
          <w:tcPr>
            <w:tcW w:w="1712" w:type="dxa"/>
          </w:tcPr>
          <w:p w14:paraId="3D6912BE" w14:textId="2EF66E13" w:rsidR="009A19EC" w:rsidRDefault="009A19EC">
            <w:pPr>
              <w:spacing w:after="0" w:line="240" w:lineRule="auto"/>
              <w:rPr>
                <w:rFonts w:eastAsia="Times New Roman" w:cstheme="minorHAnsi"/>
                <w:sz w:val="20"/>
                <w:szCs w:val="20"/>
              </w:rPr>
            </w:pPr>
          </w:p>
        </w:tc>
      </w:tr>
      <w:tr w:rsidR="009A19EC" w:rsidRPr="009A6D33" w14:paraId="0428D471" w14:textId="0300DB11" w:rsidTr="004347CF">
        <w:trPr>
          <w:trHeight w:val="300"/>
        </w:trPr>
        <w:tc>
          <w:tcPr>
            <w:tcW w:w="1022" w:type="dxa"/>
            <w:shd w:val="clear" w:color="auto" w:fill="auto"/>
            <w:noWrap/>
            <w:vAlign w:val="bottom"/>
          </w:tcPr>
          <w:p w14:paraId="51A62550" w14:textId="759F3376" w:rsidR="009A19EC" w:rsidRPr="003743E5" w:rsidRDefault="009A19EC">
            <w:pPr>
              <w:spacing w:after="0" w:line="240" w:lineRule="auto"/>
              <w:rPr>
                <w:rFonts w:eastAsia="Times New Roman" w:cstheme="minorHAnsi"/>
                <w:sz w:val="20"/>
                <w:szCs w:val="20"/>
                <w:highlight w:val="yellow"/>
              </w:rPr>
            </w:pPr>
            <w:r w:rsidRPr="00B21BDE">
              <w:rPr>
                <w:rFonts w:eastAsia="Times New Roman" w:cstheme="minorHAnsi"/>
                <w:sz w:val="20"/>
                <w:szCs w:val="20"/>
              </w:rPr>
              <w:t>8.1</w:t>
            </w:r>
          </w:p>
        </w:tc>
        <w:tc>
          <w:tcPr>
            <w:tcW w:w="4553" w:type="dxa"/>
            <w:shd w:val="clear" w:color="auto" w:fill="auto"/>
            <w:noWrap/>
            <w:vAlign w:val="bottom"/>
          </w:tcPr>
          <w:p w14:paraId="6DF25D2E" w14:textId="7786335E" w:rsidR="009A19EC" w:rsidRPr="003743E5" w:rsidRDefault="009A19EC">
            <w:pPr>
              <w:spacing w:after="0" w:line="240" w:lineRule="auto"/>
              <w:rPr>
                <w:rFonts w:eastAsia="Times New Roman" w:cstheme="minorHAnsi"/>
                <w:sz w:val="20"/>
                <w:szCs w:val="20"/>
                <w:highlight w:val="yellow"/>
              </w:rPr>
            </w:pPr>
            <w:r w:rsidRPr="00B21BDE">
              <w:rPr>
                <w:rFonts w:eastAsia="Times New Roman" w:cstheme="minorHAnsi"/>
                <w:sz w:val="20"/>
                <w:szCs w:val="20"/>
              </w:rPr>
              <w:t>International Criteria</w:t>
            </w:r>
          </w:p>
        </w:tc>
        <w:tc>
          <w:tcPr>
            <w:tcW w:w="1800" w:type="dxa"/>
            <w:shd w:val="clear" w:color="auto" w:fill="auto"/>
            <w:noWrap/>
            <w:vAlign w:val="bottom"/>
          </w:tcPr>
          <w:p w14:paraId="05ED95DD" w14:textId="726DA6F0"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69B0559" w14:textId="5F436672"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05005487" w14:textId="65678066" w:rsidR="009A19EC" w:rsidRDefault="009A19EC">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6C0A0B48" w14:textId="77777777" w:rsidR="009A19EC" w:rsidRDefault="009A19EC">
            <w:pPr>
              <w:spacing w:after="0" w:line="240" w:lineRule="auto"/>
              <w:rPr>
                <w:rFonts w:eastAsia="Times New Roman" w:cstheme="minorHAnsi"/>
                <w:sz w:val="20"/>
                <w:szCs w:val="20"/>
              </w:rPr>
            </w:pPr>
          </w:p>
        </w:tc>
        <w:tc>
          <w:tcPr>
            <w:tcW w:w="2040" w:type="dxa"/>
          </w:tcPr>
          <w:p w14:paraId="030AC7C1" w14:textId="77777777" w:rsidR="009A19EC" w:rsidRDefault="009A19EC">
            <w:pPr>
              <w:spacing w:after="0" w:line="240" w:lineRule="auto"/>
              <w:rPr>
                <w:rFonts w:eastAsia="Times New Roman" w:cstheme="minorHAnsi"/>
                <w:sz w:val="20"/>
                <w:szCs w:val="20"/>
              </w:rPr>
            </w:pPr>
          </w:p>
        </w:tc>
        <w:tc>
          <w:tcPr>
            <w:tcW w:w="1911" w:type="dxa"/>
          </w:tcPr>
          <w:p w14:paraId="5FA7915D" w14:textId="1DC0A871" w:rsidR="009A19EC" w:rsidRDefault="009A19EC">
            <w:pPr>
              <w:spacing w:after="0" w:line="240" w:lineRule="auto"/>
              <w:rPr>
                <w:rFonts w:eastAsia="Times New Roman" w:cstheme="minorHAnsi"/>
                <w:sz w:val="20"/>
                <w:szCs w:val="20"/>
              </w:rPr>
            </w:pPr>
          </w:p>
        </w:tc>
        <w:tc>
          <w:tcPr>
            <w:tcW w:w="1712" w:type="dxa"/>
          </w:tcPr>
          <w:p w14:paraId="52E0DF0F" w14:textId="77777777" w:rsidR="009A19EC" w:rsidRDefault="009A19EC">
            <w:pPr>
              <w:spacing w:after="0" w:line="240" w:lineRule="auto"/>
              <w:rPr>
                <w:rFonts w:eastAsia="Times New Roman" w:cstheme="minorHAnsi"/>
                <w:sz w:val="20"/>
                <w:szCs w:val="20"/>
              </w:rPr>
            </w:pPr>
          </w:p>
        </w:tc>
      </w:tr>
      <w:tr w:rsidR="009A19EC" w:rsidRPr="009A6D33" w14:paraId="60574F6A" w14:textId="17DA3206" w:rsidTr="004347CF">
        <w:trPr>
          <w:trHeight w:val="300"/>
        </w:trPr>
        <w:tc>
          <w:tcPr>
            <w:tcW w:w="1022" w:type="dxa"/>
            <w:shd w:val="clear" w:color="auto" w:fill="auto"/>
            <w:noWrap/>
            <w:vAlign w:val="bottom"/>
          </w:tcPr>
          <w:p w14:paraId="0B771AEC" w14:textId="0EC2ED34" w:rsidR="009A19EC" w:rsidRPr="003743E5"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3.2 </w:t>
            </w:r>
          </w:p>
        </w:tc>
        <w:tc>
          <w:tcPr>
            <w:tcW w:w="4553" w:type="dxa"/>
            <w:shd w:val="clear" w:color="auto" w:fill="auto"/>
            <w:noWrap/>
            <w:vAlign w:val="bottom"/>
          </w:tcPr>
          <w:p w14:paraId="33A5D0BA" w14:textId="77777777" w:rsidR="009A19EC"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AtoN planning</w:t>
            </w:r>
          </w:p>
          <w:p w14:paraId="1DF392C3" w14:textId="3C09B94B" w:rsidR="00AA386D" w:rsidRDefault="00AA386D" w:rsidP="00AA386D">
            <w:pPr>
              <w:spacing w:after="0" w:line="240" w:lineRule="auto"/>
              <w:rPr>
                <w:rFonts w:eastAsia="Times New Roman" w:cstheme="minorHAnsi"/>
                <w:sz w:val="20"/>
                <w:szCs w:val="20"/>
              </w:rPr>
            </w:pPr>
            <w:r>
              <w:rPr>
                <w:rFonts w:eastAsia="Times New Roman" w:cstheme="minorHAnsi"/>
                <w:sz w:val="20"/>
                <w:szCs w:val="20"/>
              </w:rPr>
              <w:t>3.2 visual and audible marine aids to navigation design theory</w:t>
            </w:r>
          </w:p>
          <w:p w14:paraId="735078CB" w14:textId="0AF6A85E" w:rsidR="00AA386D" w:rsidRPr="003743E5" w:rsidRDefault="00AA386D">
            <w:pPr>
              <w:spacing w:after="0" w:line="240" w:lineRule="auto"/>
              <w:rPr>
                <w:rFonts w:eastAsia="Times New Roman" w:cstheme="minorHAnsi"/>
                <w:sz w:val="20"/>
                <w:szCs w:val="20"/>
                <w:highlight w:val="yellow"/>
              </w:rPr>
            </w:pPr>
          </w:p>
        </w:tc>
        <w:tc>
          <w:tcPr>
            <w:tcW w:w="1800" w:type="dxa"/>
            <w:shd w:val="clear" w:color="auto" w:fill="auto"/>
            <w:noWrap/>
            <w:vAlign w:val="bottom"/>
          </w:tcPr>
          <w:p w14:paraId="7136F243" w14:textId="7261343A" w:rsidR="009A19EC" w:rsidRPr="00B21BDE" w:rsidRDefault="009A19EC">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63F8F18B" w14:textId="7221EED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303E2F2A" w14:textId="483BF79B" w:rsidR="009A19EC" w:rsidRDefault="00AA386D">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tcPr>
          <w:p w14:paraId="6BBCF730" w14:textId="77777777" w:rsidR="009A19EC" w:rsidRDefault="009A19EC">
            <w:pPr>
              <w:spacing w:after="0" w:line="240" w:lineRule="auto"/>
              <w:rPr>
                <w:rFonts w:eastAsia="Times New Roman" w:cstheme="minorHAnsi"/>
                <w:sz w:val="20"/>
                <w:szCs w:val="20"/>
              </w:rPr>
            </w:pPr>
          </w:p>
        </w:tc>
        <w:tc>
          <w:tcPr>
            <w:tcW w:w="2040" w:type="dxa"/>
          </w:tcPr>
          <w:p w14:paraId="25DE1E22" w14:textId="77777777" w:rsidR="00AA386D" w:rsidRDefault="00AA386D">
            <w:pPr>
              <w:spacing w:after="0" w:line="240" w:lineRule="auto"/>
              <w:rPr>
                <w:rFonts w:eastAsia="Times New Roman" w:cstheme="minorHAnsi"/>
                <w:sz w:val="20"/>
                <w:szCs w:val="20"/>
              </w:rPr>
            </w:pPr>
            <w:r>
              <w:rPr>
                <w:rFonts w:eastAsia="Times New Roman" w:cstheme="minorHAnsi"/>
                <w:sz w:val="20"/>
                <w:szCs w:val="20"/>
              </w:rPr>
              <w:t>Replace c</w:t>
            </w:r>
            <w:r w:rsidR="00A56B9A">
              <w:rPr>
                <w:rFonts w:eastAsia="Times New Roman" w:cstheme="minorHAnsi"/>
                <w:sz w:val="20"/>
                <w:szCs w:val="20"/>
              </w:rPr>
              <w:t>onspicuous with distinctive p</w:t>
            </w:r>
            <w:r w:rsidR="00C64409">
              <w:rPr>
                <w:rFonts w:eastAsia="Times New Roman" w:cstheme="minorHAnsi"/>
                <w:sz w:val="20"/>
                <w:szCs w:val="20"/>
              </w:rPr>
              <w:t>21</w:t>
            </w:r>
          </w:p>
          <w:p w14:paraId="29605B59" w14:textId="1DA184AC" w:rsidR="00C64409" w:rsidRDefault="00C64409">
            <w:pPr>
              <w:spacing w:after="0" w:line="240" w:lineRule="auto"/>
              <w:rPr>
                <w:rFonts w:eastAsia="Times New Roman" w:cstheme="minorHAnsi"/>
                <w:sz w:val="20"/>
                <w:szCs w:val="20"/>
              </w:rPr>
            </w:pPr>
            <w:r>
              <w:rPr>
                <w:rFonts w:eastAsia="Times New Roman" w:cstheme="minorHAnsi"/>
                <w:sz w:val="20"/>
                <w:szCs w:val="20"/>
              </w:rPr>
              <w:t>Remove traffic signals</w:t>
            </w:r>
            <w:r w:rsidR="00EF4099">
              <w:rPr>
                <w:rFonts w:eastAsia="Times New Roman" w:cstheme="minorHAnsi"/>
                <w:sz w:val="20"/>
                <w:szCs w:val="20"/>
              </w:rPr>
              <w:t>?</w:t>
            </w:r>
            <w:r>
              <w:rPr>
                <w:rFonts w:eastAsia="Times New Roman" w:cstheme="minorHAnsi"/>
                <w:sz w:val="20"/>
                <w:szCs w:val="20"/>
              </w:rPr>
              <w:t xml:space="preserve"> </w:t>
            </w:r>
            <w:r w:rsidR="00BD2CFB">
              <w:rPr>
                <w:rFonts w:eastAsia="Times New Roman" w:cstheme="minorHAnsi"/>
                <w:sz w:val="20"/>
                <w:szCs w:val="20"/>
              </w:rPr>
              <w:t xml:space="preserve">Maybe </w:t>
            </w:r>
            <w:r>
              <w:rPr>
                <w:rFonts w:eastAsia="Times New Roman" w:cstheme="minorHAnsi"/>
                <w:sz w:val="20"/>
                <w:szCs w:val="20"/>
              </w:rPr>
              <w:t>p.24</w:t>
            </w:r>
          </w:p>
          <w:p w14:paraId="52793106" w14:textId="77777777" w:rsidR="00BD2CFB" w:rsidRDefault="00BD2CFB">
            <w:pPr>
              <w:spacing w:after="0" w:line="240" w:lineRule="auto"/>
              <w:rPr>
                <w:rFonts w:eastAsia="Times New Roman" w:cstheme="minorHAnsi"/>
                <w:sz w:val="20"/>
                <w:szCs w:val="20"/>
              </w:rPr>
            </w:pPr>
          </w:p>
          <w:p w14:paraId="63D00E57" w14:textId="77777777" w:rsidR="00C64409" w:rsidRDefault="00C64409">
            <w:pPr>
              <w:spacing w:after="0" w:line="240" w:lineRule="auto"/>
              <w:rPr>
                <w:rFonts w:eastAsia="Times New Roman" w:cstheme="minorHAnsi"/>
                <w:sz w:val="20"/>
                <w:szCs w:val="20"/>
              </w:rPr>
            </w:pPr>
            <w:r>
              <w:rPr>
                <w:rFonts w:eastAsia="Times New Roman" w:cstheme="minorHAnsi"/>
                <w:sz w:val="20"/>
                <w:szCs w:val="20"/>
              </w:rPr>
              <w:t>Indicating information on tides to mariners</w:t>
            </w:r>
          </w:p>
          <w:p w14:paraId="0468664E" w14:textId="77777777" w:rsidR="00C64409" w:rsidRDefault="00C64409">
            <w:pPr>
              <w:spacing w:after="0" w:line="240" w:lineRule="auto"/>
              <w:rPr>
                <w:rFonts w:eastAsia="Times New Roman" w:cstheme="minorHAnsi"/>
                <w:sz w:val="20"/>
                <w:szCs w:val="20"/>
              </w:rPr>
            </w:pPr>
            <w:r>
              <w:rPr>
                <w:rFonts w:eastAsia="Times New Roman" w:cstheme="minorHAnsi"/>
                <w:sz w:val="20"/>
                <w:szCs w:val="20"/>
              </w:rPr>
              <w:t>Stick to definition of using aids to verify position</w:t>
            </w:r>
          </w:p>
          <w:p w14:paraId="27B4B06A" w14:textId="548A05BF" w:rsidR="00EF4099" w:rsidRDefault="00EF4099">
            <w:pPr>
              <w:spacing w:after="0" w:line="240" w:lineRule="auto"/>
              <w:rPr>
                <w:rFonts w:eastAsia="Times New Roman" w:cstheme="minorHAnsi"/>
                <w:sz w:val="20"/>
                <w:szCs w:val="20"/>
              </w:rPr>
            </w:pPr>
            <w:r>
              <w:rPr>
                <w:rFonts w:eastAsia="Times New Roman" w:cstheme="minorHAnsi"/>
                <w:sz w:val="20"/>
                <w:szCs w:val="20"/>
              </w:rPr>
              <w:t>Marking bridges?</w:t>
            </w:r>
          </w:p>
          <w:p w14:paraId="4E0B5311" w14:textId="77777777" w:rsidR="00BD2CFB" w:rsidRDefault="00BD2CFB">
            <w:pPr>
              <w:spacing w:after="0" w:line="240" w:lineRule="auto"/>
              <w:rPr>
                <w:rFonts w:eastAsia="Times New Roman" w:cstheme="minorHAnsi"/>
                <w:sz w:val="20"/>
                <w:szCs w:val="20"/>
              </w:rPr>
            </w:pPr>
          </w:p>
          <w:p w14:paraId="2E4B0F48" w14:textId="69A7D16F" w:rsidR="00EF4099" w:rsidRDefault="00EF4099">
            <w:pPr>
              <w:spacing w:after="0" w:line="240" w:lineRule="auto"/>
              <w:rPr>
                <w:rFonts w:eastAsia="Times New Roman" w:cstheme="minorHAnsi"/>
                <w:sz w:val="20"/>
                <w:szCs w:val="20"/>
              </w:rPr>
            </w:pPr>
            <w:r>
              <w:rPr>
                <w:rFonts w:eastAsia="Times New Roman" w:cstheme="minorHAnsi"/>
                <w:sz w:val="20"/>
                <w:szCs w:val="20"/>
              </w:rPr>
              <w:t>Example of audible – fog horn</w:t>
            </w:r>
            <w:r w:rsidR="00D70D3E">
              <w:rPr>
                <w:rFonts w:eastAsia="Times New Roman" w:cstheme="minorHAnsi"/>
                <w:sz w:val="20"/>
                <w:szCs w:val="20"/>
              </w:rPr>
              <w:t xml:space="preserve"> p24 (visibility conditions)</w:t>
            </w:r>
          </w:p>
          <w:p w14:paraId="661A9166" w14:textId="7F1ADCD9" w:rsidR="00D70D3E" w:rsidRDefault="00D70D3E">
            <w:pPr>
              <w:spacing w:after="0" w:line="240" w:lineRule="auto"/>
              <w:rPr>
                <w:rFonts w:eastAsia="Times New Roman" w:cstheme="minorHAnsi"/>
                <w:sz w:val="20"/>
                <w:szCs w:val="20"/>
              </w:rPr>
            </w:pPr>
          </w:p>
          <w:p w14:paraId="5B6FF798" w14:textId="77777777" w:rsidR="000F427C" w:rsidRDefault="00D70D3E">
            <w:pPr>
              <w:spacing w:after="0" w:line="240" w:lineRule="auto"/>
              <w:rPr>
                <w:rFonts w:eastAsia="Times New Roman" w:cstheme="minorHAnsi"/>
                <w:sz w:val="20"/>
                <w:szCs w:val="20"/>
              </w:rPr>
            </w:pPr>
            <w:r>
              <w:rPr>
                <w:rFonts w:eastAsia="Times New Roman" w:cstheme="minorHAnsi"/>
                <w:sz w:val="20"/>
                <w:szCs w:val="20"/>
              </w:rPr>
              <w:t xml:space="preserve">*Be conscious of </w:t>
            </w:r>
            <w:r w:rsidR="000F427C">
              <w:rPr>
                <w:rFonts w:eastAsia="Times New Roman" w:cstheme="minorHAnsi"/>
                <w:sz w:val="20"/>
                <w:szCs w:val="20"/>
              </w:rPr>
              <w:t>words used in many IALA documents should be possible to translate in many languages?</w:t>
            </w:r>
          </w:p>
          <w:p w14:paraId="44977E4C" w14:textId="14C4E787" w:rsidR="00D70D3E" w:rsidRDefault="000F427C">
            <w:pPr>
              <w:spacing w:after="0" w:line="240" w:lineRule="auto"/>
              <w:rPr>
                <w:rFonts w:eastAsia="Times New Roman" w:cstheme="minorHAnsi"/>
                <w:sz w:val="20"/>
                <w:szCs w:val="20"/>
              </w:rPr>
            </w:pPr>
            <w:r>
              <w:rPr>
                <w:rFonts w:eastAsia="Times New Roman" w:cstheme="minorHAnsi"/>
                <w:sz w:val="20"/>
                <w:szCs w:val="20"/>
              </w:rPr>
              <w:t>When will we move to the six UN languages and what documents will be included?</w:t>
            </w:r>
            <w:r w:rsidR="00D70D3E">
              <w:rPr>
                <w:rFonts w:eastAsia="Times New Roman" w:cstheme="minorHAnsi"/>
                <w:sz w:val="20"/>
                <w:szCs w:val="20"/>
              </w:rPr>
              <w:t xml:space="preserve"> </w:t>
            </w:r>
          </w:p>
          <w:p w14:paraId="60F2ED5F" w14:textId="0B781529" w:rsidR="005B040A" w:rsidRDefault="005B040A">
            <w:pPr>
              <w:spacing w:after="0" w:line="240" w:lineRule="auto"/>
              <w:rPr>
                <w:rFonts w:eastAsia="Times New Roman" w:cstheme="minorHAnsi"/>
                <w:sz w:val="20"/>
                <w:szCs w:val="20"/>
              </w:rPr>
            </w:pPr>
          </w:p>
          <w:p w14:paraId="18D08A4F" w14:textId="598D7793" w:rsidR="005B040A" w:rsidRDefault="005B040A">
            <w:pPr>
              <w:spacing w:after="0" w:line="240" w:lineRule="auto"/>
              <w:rPr>
                <w:rFonts w:eastAsia="Times New Roman" w:cstheme="minorHAnsi"/>
                <w:sz w:val="20"/>
                <w:szCs w:val="20"/>
              </w:rPr>
            </w:pPr>
            <w:r>
              <w:rPr>
                <w:rFonts w:eastAsia="Times New Roman" w:cstheme="minorHAnsi"/>
                <w:sz w:val="20"/>
                <w:szCs w:val="20"/>
              </w:rPr>
              <w:t>*verify IALA recommendations and guidelines? Are we only referring to normative?</w:t>
            </w:r>
          </w:p>
          <w:p w14:paraId="1F6A5FBD" w14:textId="77777777" w:rsidR="00D70D3E" w:rsidRDefault="00D70D3E">
            <w:pPr>
              <w:spacing w:after="0" w:line="240" w:lineRule="auto"/>
              <w:rPr>
                <w:rFonts w:eastAsia="Times New Roman" w:cstheme="minorHAnsi"/>
                <w:sz w:val="20"/>
                <w:szCs w:val="20"/>
              </w:rPr>
            </w:pPr>
          </w:p>
          <w:p w14:paraId="28F47DF0"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*consistency in the use of AtoN, sometimes marine aids to navigation, aids to navigation…</w:t>
            </w:r>
          </w:p>
          <w:p w14:paraId="697C48F1" w14:textId="04084A37" w:rsidR="00A5727B" w:rsidRDefault="00A5727B">
            <w:pPr>
              <w:spacing w:after="0" w:line="240" w:lineRule="auto"/>
              <w:rPr>
                <w:rFonts w:eastAsia="Times New Roman" w:cstheme="minorHAnsi"/>
                <w:sz w:val="20"/>
                <w:szCs w:val="20"/>
              </w:rPr>
            </w:pPr>
          </w:p>
          <w:p w14:paraId="4D13DB9F" w14:textId="633E3E91" w:rsidR="00BD2CFB" w:rsidRDefault="00586BB9">
            <w:pPr>
              <w:spacing w:after="0" w:line="240" w:lineRule="auto"/>
              <w:rPr>
                <w:rFonts w:eastAsia="Times New Roman" w:cstheme="minorHAnsi"/>
                <w:sz w:val="20"/>
                <w:szCs w:val="20"/>
              </w:rPr>
            </w:pPr>
            <w:r>
              <w:rPr>
                <w:rFonts w:eastAsia="Times New Roman" w:cstheme="minorHAnsi"/>
                <w:sz w:val="20"/>
                <w:szCs w:val="20"/>
              </w:rPr>
              <w:t>*</w:t>
            </w:r>
            <w:r w:rsidR="00BD2CFB">
              <w:rPr>
                <w:rFonts w:eastAsia="Times New Roman" w:cstheme="minorHAnsi"/>
                <w:sz w:val="20"/>
                <w:szCs w:val="20"/>
              </w:rPr>
              <w:t>Clear how we use various words:</w:t>
            </w:r>
          </w:p>
          <w:p w14:paraId="51B179D2" w14:textId="6B64F15E"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Marks – </w:t>
            </w:r>
          </w:p>
          <w:p w14:paraId="41C6B834" w14:textId="7DC87189"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Visual marks – </w:t>
            </w:r>
          </w:p>
          <w:p w14:paraId="07BF80F0" w14:textId="42679095" w:rsidR="00BD2CFB" w:rsidRDefault="00BD2CFB">
            <w:pPr>
              <w:spacing w:after="0" w:line="240" w:lineRule="auto"/>
              <w:rPr>
                <w:rFonts w:eastAsia="Times New Roman" w:cstheme="minorHAnsi"/>
                <w:sz w:val="20"/>
                <w:szCs w:val="20"/>
              </w:rPr>
            </w:pPr>
            <w:r>
              <w:rPr>
                <w:rFonts w:eastAsia="Times New Roman" w:cstheme="minorHAnsi"/>
                <w:sz w:val="20"/>
                <w:szCs w:val="20"/>
              </w:rPr>
              <w:t>Aids to navigation –</w:t>
            </w:r>
          </w:p>
          <w:p w14:paraId="3ACBC9CB" w14:textId="2442E006"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Navigational aids - </w:t>
            </w:r>
          </w:p>
          <w:p w14:paraId="3A965E97" w14:textId="77777777" w:rsidR="00A5727B" w:rsidRDefault="00586BB9">
            <w:pPr>
              <w:spacing w:after="0" w:line="240" w:lineRule="auto"/>
              <w:rPr>
                <w:rFonts w:eastAsia="Times New Roman" w:cstheme="minorHAnsi"/>
                <w:sz w:val="20"/>
                <w:szCs w:val="20"/>
              </w:rPr>
            </w:pPr>
            <w:r>
              <w:rPr>
                <w:rFonts w:eastAsia="Times New Roman" w:cstheme="minorHAnsi"/>
                <w:sz w:val="20"/>
                <w:szCs w:val="20"/>
              </w:rPr>
              <w:t>In the beginning of the document</w:t>
            </w:r>
          </w:p>
          <w:p w14:paraId="4665072A" w14:textId="61C44E80" w:rsidR="00586BB9" w:rsidRDefault="00586BB9">
            <w:pPr>
              <w:spacing w:after="0" w:line="240" w:lineRule="auto"/>
              <w:rPr>
                <w:rFonts w:eastAsia="Times New Roman" w:cstheme="minorHAnsi"/>
                <w:sz w:val="20"/>
                <w:szCs w:val="20"/>
              </w:rPr>
            </w:pPr>
            <w:r>
              <w:rPr>
                <w:rFonts w:eastAsia="Times New Roman" w:cstheme="minorHAnsi"/>
                <w:sz w:val="20"/>
                <w:szCs w:val="20"/>
              </w:rPr>
              <w:t>Properly</w:t>
            </w:r>
          </w:p>
          <w:p w14:paraId="3B1B36FE" w14:textId="77777777" w:rsidR="00586BB9" w:rsidRDefault="00586BB9">
            <w:pPr>
              <w:spacing w:after="0" w:line="240" w:lineRule="auto"/>
              <w:rPr>
                <w:rFonts w:eastAsia="Times New Roman" w:cstheme="minorHAnsi"/>
                <w:sz w:val="20"/>
                <w:szCs w:val="20"/>
              </w:rPr>
            </w:pPr>
            <w:r>
              <w:rPr>
                <w:rFonts w:eastAsia="Times New Roman" w:cstheme="minorHAnsi"/>
                <w:sz w:val="20"/>
                <w:szCs w:val="20"/>
              </w:rPr>
              <w:t xml:space="preserve">Start with dictionary </w:t>
            </w:r>
          </w:p>
          <w:p w14:paraId="76186D3A" w14:textId="27FD4A61" w:rsidR="00586BB9" w:rsidRDefault="00586BB9">
            <w:pPr>
              <w:spacing w:after="0" w:line="240" w:lineRule="auto"/>
              <w:rPr>
                <w:rFonts w:eastAsia="Times New Roman" w:cstheme="minorHAnsi"/>
                <w:sz w:val="20"/>
                <w:szCs w:val="20"/>
              </w:rPr>
            </w:pPr>
          </w:p>
        </w:tc>
        <w:tc>
          <w:tcPr>
            <w:tcW w:w="1911" w:type="dxa"/>
          </w:tcPr>
          <w:p w14:paraId="710B1EFD" w14:textId="4F9DDC47" w:rsidR="009A19EC" w:rsidRDefault="009A19EC">
            <w:pPr>
              <w:spacing w:after="0" w:line="240" w:lineRule="auto"/>
              <w:rPr>
                <w:rFonts w:eastAsia="Times New Roman" w:cstheme="minorHAnsi"/>
                <w:sz w:val="20"/>
                <w:szCs w:val="20"/>
              </w:rPr>
            </w:pPr>
          </w:p>
        </w:tc>
        <w:tc>
          <w:tcPr>
            <w:tcW w:w="1712" w:type="dxa"/>
          </w:tcPr>
          <w:p w14:paraId="28BDC60E" w14:textId="49C4C916" w:rsidR="009A6BCD" w:rsidRDefault="009A6BCD">
            <w:pPr>
              <w:spacing w:after="0" w:line="240" w:lineRule="auto"/>
              <w:rPr>
                <w:rFonts w:eastAsia="Times New Roman" w:cstheme="minorHAnsi"/>
                <w:sz w:val="20"/>
                <w:szCs w:val="20"/>
              </w:rPr>
            </w:pPr>
          </w:p>
        </w:tc>
      </w:tr>
      <w:tr w:rsidR="009A19EC" w:rsidRPr="009A6D33" w14:paraId="542E684C" w14:textId="1363D191" w:rsidTr="004347CF">
        <w:trPr>
          <w:trHeight w:val="300"/>
        </w:trPr>
        <w:tc>
          <w:tcPr>
            <w:tcW w:w="1022" w:type="dxa"/>
            <w:shd w:val="clear" w:color="auto" w:fill="auto"/>
            <w:noWrap/>
            <w:vAlign w:val="bottom"/>
          </w:tcPr>
          <w:p w14:paraId="0F740251" w14:textId="3F96C15C" w:rsidR="009A19EC" w:rsidRPr="006C2FA7" w:rsidRDefault="009A19EC">
            <w:pPr>
              <w:spacing w:after="0" w:line="240" w:lineRule="auto"/>
              <w:rPr>
                <w:rFonts w:eastAsia="Times New Roman" w:cstheme="minorHAnsi"/>
                <w:sz w:val="20"/>
                <w:szCs w:val="20"/>
                <w:highlight w:val="yellow"/>
              </w:rPr>
            </w:pPr>
          </w:p>
        </w:tc>
        <w:tc>
          <w:tcPr>
            <w:tcW w:w="4553" w:type="dxa"/>
            <w:shd w:val="clear" w:color="auto" w:fill="auto"/>
            <w:noWrap/>
            <w:vAlign w:val="bottom"/>
          </w:tcPr>
          <w:p w14:paraId="70899CE3" w14:textId="1584CE47" w:rsidR="009A19EC" w:rsidRPr="006C2FA7" w:rsidRDefault="009A19EC">
            <w:pPr>
              <w:spacing w:after="0" w:line="240" w:lineRule="auto"/>
              <w:rPr>
                <w:rFonts w:eastAsia="Times New Roman" w:cstheme="minorHAnsi"/>
                <w:sz w:val="20"/>
                <w:szCs w:val="20"/>
                <w:highlight w:val="yellow"/>
              </w:rPr>
            </w:pPr>
          </w:p>
        </w:tc>
        <w:tc>
          <w:tcPr>
            <w:tcW w:w="1800" w:type="dxa"/>
            <w:shd w:val="clear" w:color="auto" w:fill="auto"/>
            <w:noWrap/>
            <w:vAlign w:val="bottom"/>
          </w:tcPr>
          <w:p w14:paraId="6A54AAE5" w14:textId="22EA23D4" w:rsidR="009A19EC" w:rsidRPr="00B21BDE" w:rsidRDefault="009A19EC">
            <w:pPr>
              <w:spacing w:after="0" w:line="240" w:lineRule="auto"/>
              <w:jc w:val="center"/>
              <w:rPr>
                <w:rFonts w:eastAsia="Times New Roman" w:cstheme="minorHAnsi"/>
                <w:sz w:val="20"/>
                <w:szCs w:val="20"/>
              </w:rPr>
            </w:pPr>
          </w:p>
        </w:tc>
        <w:tc>
          <w:tcPr>
            <w:tcW w:w="990" w:type="dxa"/>
            <w:shd w:val="clear" w:color="auto" w:fill="auto"/>
            <w:noWrap/>
            <w:vAlign w:val="bottom"/>
          </w:tcPr>
          <w:p w14:paraId="4D2D0BE7" w14:textId="764E8549"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EF297D5" w14:textId="77777777" w:rsidR="009A19EC" w:rsidRPr="00B21BDE" w:rsidRDefault="009A19EC">
            <w:pPr>
              <w:spacing w:after="0" w:line="240" w:lineRule="auto"/>
              <w:rPr>
                <w:rFonts w:eastAsia="Times New Roman" w:cstheme="minorHAnsi"/>
                <w:sz w:val="20"/>
                <w:szCs w:val="20"/>
              </w:rPr>
            </w:pPr>
          </w:p>
        </w:tc>
        <w:tc>
          <w:tcPr>
            <w:tcW w:w="1142" w:type="dxa"/>
          </w:tcPr>
          <w:p w14:paraId="4F66B032" w14:textId="77777777" w:rsidR="009A19EC" w:rsidRPr="00B21BDE" w:rsidRDefault="009A19EC">
            <w:pPr>
              <w:spacing w:after="0" w:line="240" w:lineRule="auto"/>
              <w:rPr>
                <w:rFonts w:eastAsia="Times New Roman" w:cstheme="minorHAnsi"/>
                <w:sz w:val="20"/>
                <w:szCs w:val="20"/>
              </w:rPr>
            </w:pPr>
          </w:p>
        </w:tc>
        <w:tc>
          <w:tcPr>
            <w:tcW w:w="2040" w:type="dxa"/>
          </w:tcPr>
          <w:p w14:paraId="3F806A31" w14:textId="77777777" w:rsidR="009A19EC" w:rsidRPr="00B21BDE" w:rsidRDefault="009A19EC">
            <w:pPr>
              <w:spacing w:after="0" w:line="240" w:lineRule="auto"/>
              <w:rPr>
                <w:rFonts w:eastAsia="Times New Roman" w:cstheme="minorHAnsi"/>
                <w:sz w:val="20"/>
                <w:szCs w:val="20"/>
              </w:rPr>
            </w:pPr>
          </w:p>
        </w:tc>
        <w:tc>
          <w:tcPr>
            <w:tcW w:w="1911" w:type="dxa"/>
          </w:tcPr>
          <w:p w14:paraId="60E83FD7" w14:textId="22234E52" w:rsidR="009A19EC" w:rsidRPr="00B21BDE" w:rsidRDefault="009A19EC">
            <w:pPr>
              <w:spacing w:after="0" w:line="240" w:lineRule="auto"/>
              <w:rPr>
                <w:rFonts w:eastAsia="Times New Roman" w:cstheme="minorHAnsi"/>
                <w:sz w:val="20"/>
                <w:szCs w:val="20"/>
              </w:rPr>
            </w:pPr>
          </w:p>
        </w:tc>
        <w:tc>
          <w:tcPr>
            <w:tcW w:w="1712" w:type="dxa"/>
          </w:tcPr>
          <w:p w14:paraId="776B7047" w14:textId="77777777" w:rsidR="009A19EC" w:rsidRPr="00B21BDE" w:rsidRDefault="009A19EC">
            <w:pPr>
              <w:spacing w:after="0" w:line="240" w:lineRule="auto"/>
              <w:rPr>
                <w:rFonts w:eastAsia="Times New Roman" w:cstheme="minorHAnsi"/>
                <w:sz w:val="20"/>
                <w:szCs w:val="20"/>
              </w:rPr>
            </w:pPr>
          </w:p>
        </w:tc>
      </w:tr>
      <w:tr w:rsidR="009A19EC" w:rsidRPr="009A6D33" w14:paraId="4716C4B2" w14:textId="6FBF545E" w:rsidTr="004347CF">
        <w:trPr>
          <w:trHeight w:val="300"/>
        </w:trPr>
        <w:tc>
          <w:tcPr>
            <w:tcW w:w="1022" w:type="dxa"/>
            <w:shd w:val="clear" w:color="auto" w:fill="auto"/>
            <w:noWrap/>
            <w:vAlign w:val="bottom"/>
          </w:tcPr>
          <w:p w14:paraId="7E38FD92" w14:textId="0B6D5209" w:rsidR="009A19EC" w:rsidRPr="006C2FA7" w:rsidRDefault="009A19EC">
            <w:pPr>
              <w:spacing w:after="0" w:line="240" w:lineRule="auto"/>
              <w:rPr>
                <w:rFonts w:eastAsia="Times New Roman" w:cstheme="minorHAnsi"/>
                <w:sz w:val="20"/>
                <w:szCs w:val="20"/>
                <w:highlight w:val="yellow"/>
              </w:rPr>
            </w:pPr>
          </w:p>
        </w:tc>
        <w:tc>
          <w:tcPr>
            <w:tcW w:w="4553" w:type="dxa"/>
            <w:shd w:val="clear" w:color="auto" w:fill="auto"/>
            <w:noWrap/>
            <w:vAlign w:val="bottom"/>
          </w:tcPr>
          <w:p w14:paraId="6B64CB10" w14:textId="7BF0EAD3" w:rsidR="009A19EC" w:rsidRPr="006C2FA7" w:rsidRDefault="009A19EC">
            <w:pPr>
              <w:spacing w:after="0" w:line="240" w:lineRule="auto"/>
              <w:rPr>
                <w:rFonts w:eastAsia="Times New Roman" w:cstheme="minorHAnsi"/>
                <w:sz w:val="20"/>
                <w:szCs w:val="20"/>
                <w:highlight w:val="yellow"/>
              </w:rPr>
            </w:pPr>
          </w:p>
        </w:tc>
        <w:tc>
          <w:tcPr>
            <w:tcW w:w="1800" w:type="dxa"/>
            <w:shd w:val="clear" w:color="auto" w:fill="auto"/>
            <w:noWrap/>
            <w:vAlign w:val="bottom"/>
          </w:tcPr>
          <w:p w14:paraId="14CF1CED" w14:textId="646D8C66" w:rsidR="009A19EC" w:rsidRPr="00B21BDE" w:rsidRDefault="009A19EC">
            <w:pPr>
              <w:spacing w:after="0" w:line="240" w:lineRule="auto"/>
              <w:jc w:val="center"/>
              <w:rPr>
                <w:rFonts w:eastAsia="Times New Roman" w:cstheme="minorHAnsi"/>
                <w:sz w:val="20"/>
                <w:szCs w:val="20"/>
              </w:rPr>
            </w:pPr>
          </w:p>
        </w:tc>
        <w:tc>
          <w:tcPr>
            <w:tcW w:w="990" w:type="dxa"/>
            <w:shd w:val="clear" w:color="auto" w:fill="auto"/>
            <w:noWrap/>
            <w:vAlign w:val="bottom"/>
          </w:tcPr>
          <w:p w14:paraId="68956A2A" w14:textId="37D49B60"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94ED248" w14:textId="77777777" w:rsidR="009A19EC" w:rsidRPr="00B21BDE" w:rsidRDefault="009A19EC">
            <w:pPr>
              <w:spacing w:after="0" w:line="240" w:lineRule="auto"/>
              <w:rPr>
                <w:rFonts w:eastAsia="Times New Roman" w:cstheme="minorHAnsi"/>
                <w:sz w:val="20"/>
                <w:szCs w:val="20"/>
              </w:rPr>
            </w:pPr>
          </w:p>
        </w:tc>
        <w:tc>
          <w:tcPr>
            <w:tcW w:w="1142" w:type="dxa"/>
          </w:tcPr>
          <w:p w14:paraId="6DF74132" w14:textId="77777777" w:rsidR="009A19EC" w:rsidRPr="00B21BDE" w:rsidRDefault="009A19EC">
            <w:pPr>
              <w:spacing w:after="0" w:line="240" w:lineRule="auto"/>
              <w:rPr>
                <w:rFonts w:eastAsia="Times New Roman" w:cstheme="minorHAnsi"/>
                <w:sz w:val="20"/>
                <w:szCs w:val="20"/>
              </w:rPr>
            </w:pPr>
          </w:p>
        </w:tc>
        <w:tc>
          <w:tcPr>
            <w:tcW w:w="2040" w:type="dxa"/>
          </w:tcPr>
          <w:p w14:paraId="32F5B3CF" w14:textId="77777777" w:rsidR="009A19EC" w:rsidRPr="00B21BDE" w:rsidRDefault="009A19EC">
            <w:pPr>
              <w:spacing w:after="0" w:line="240" w:lineRule="auto"/>
              <w:rPr>
                <w:rFonts w:eastAsia="Times New Roman" w:cstheme="minorHAnsi"/>
                <w:sz w:val="20"/>
                <w:szCs w:val="20"/>
              </w:rPr>
            </w:pPr>
          </w:p>
        </w:tc>
        <w:tc>
          <w:tcPr>
            <w:tcW w:w="1911" w:type="dxa"/>
          </w:tcPr>
          <w:p w14:paraId="3A5FC92A" w14:textId="3C76C1CD" w:rsidR="009A19EC" w:rsidRPr="00B21BDE" w:rsidRDefault="009A19EC">
            <w:pPr>
              <w:spacing w:after="0" w:line="240" w:lineRule="auto"/>
              <w:rPr>
                <w:rFonts w:eastAsia="Times New Roman" w:cstheme="minorHAnsi"/>
                <w:sz w:val="20"/>
                <w:szCs w:val="20"/>
              </w:rPr>
            </w:pPr>
          </w:p>
        </w:tc>
        <w:tc>
          <w:tcPr>
            <w:tcW w:w="1712" w:type="dxa"/>
          </w:tcPr>
          <w:p w14:paraId="1A148EAA" w14:textId="77777777" w:rsidR="009A19EC" w:rsidRPr="00B21BDE" w:rsidRDefault="009A19EC">
            <w:pPr>
              <w:spacing w:after="0" w:line="240" w:lineRule="auto"/>
              <w:rPr>
                <w:rFonts w:eastAsia="Times New Roman" w:cstheme="minorHAnsi"/>
                <w:sz w:val="20"/>
                <w:szCs w:val="20"/>
              </w:rPr>
            </w:pPr>
          </w:p>
        </w:tc>
      </w:tr>
      <w:tr w:rsidR="009A19EC" w:rsidRPr="009A6D33" w14:paraId="1631257E" w14:textId="21B1D49E" w:rsidTr="004347CF">
        <w:trPr>
          <w:trHeight w:val="300"/>
        </w:trPr>
        <w:tc>
          <w:tcPr>
            <w:tcW w:w="1022" w:type="dxa"/>
            <w:shd w:val="clear" w:color="auto" w:fill="auto"/>
            <w:noWrap/>
            <w:vAlign w:val="bottom"/>
          </w:tcPr>
          <w:p w14:paraId="08A95F5D" w14:textId="7259959A"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3.2.1</w:t>
            </w:r>
          </w:p>
        </w:tc>
        <w:tc>
          <w:tcPr>
            <w:tcW w:w="4553" w:type="dxa"/>
            <w:shd w:val="clear" w:color="auto" w:fill="auto"/>
            <w:noWrap/>
            <w:vAlign w:val="bottom"/>
          </w:tcPr>
          <w:p w14:paraId="64BC157A" w14:textId="71CD2C14"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Visual Perception</w:t>
            </w:r>
          </w:p>
        </w:tc>
        <w:tc>
          <w:tcPr>
            <w:tcW w:w="1800" w:type="dxa"/>
            <w:shd w:val="clear" w:color="auto" w:fill="auto"/>
            <w:noWrap/>
            <w:vAlign w:val="bottom"/>
          </w:tcPr>
          <w:p w14:paraId="1E90C6FC" w14:textId="59C79B3F"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r w:rsidR="00A5727B">
              <w:rPr>
                <w:rFonts w:eastAsia="Times New Roman" w:cstheme="minorHAnsi"/>
                <w:sz w:val="20"/>
                <w:szCs w:val="20"/>
              </w:rPr>
              <w:t xml:space="preserve"> &amp; ARM WG 1</w:t>
            </w:r>
          </w:p>
        </w:tc>
        <w:tc>
          <w:tcPr>
            <w:tcW w:w="990" w:type="dxa"/>
            <w:shd w:val="clear" w:color="auto" w:fill="auto"/>
            <w:noWrap/>
            <w:vAlign w:val="bottom"/>
          </w:tcPr>
          <w:p w14:paraId="332E66F9" w14:textId="764808C1"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32D1E34" w14:textId="77777777" w:rsidR="009A19EC" w:rsidRPr="00B21BDE" w:rsidRDefault="009A19EC">
            <w:pPr>
              <w:spacing w:after="0" w:line="240" w:lineRule="auto"/>
              <w:rPr>
                <w:rFonts w:eastAsia="Times New Roman" w:cstheme="minorHAnsi"/>
                <w:sz w:val="20"/>
                <w:szCs w:val="20"/>
              </w:rPr>
            </w:pPr>
          </w:p>
        </w:tc>
        <w:tc>
          <w:tcPr>
            <w:tcW w:w="1142" w:type="dxa"/>
          </w:tcPr>
          <w:p w14:paraId="5D1D99CB" w14:textId="77777777" w:rsidR="009A19EC" w:rsidRPr="00B21BDE" w:rsidRDefault="009A19EC">
            <w:pPr>
              <w:spacing w:after="0" w:line="240" w:lineRule="auto"/>
              <w:rPr>
                <w:rFonts w:eastAsia="Times New Roman" w:cstheme="minorHAnsi"/>
                <w:sz w:val="20"/>
                <w:szCs w:val="20"/>
              </w:rPr>
            </w:pPr>
          </w:p>
        </w:tc>
        <w:tc>
          <w:tcPr>
            <w:tcW w:w="2040" w:type="dxa"/>
          </w:tcPr>
          <w:p w14:paraId="69639072" w14:textId="77777777" w:rsidR="009A19EC" w:rsidRDefault="00A5727B">
            <w:pPr>
              <w:spacing w:after="0" w:line="240" w:lineRule="auto"/>
              <w:rPr>
                <w:rFonts w:eastAsia="Times New Roman" w:cstheme="minorHAnsi"/>
                <w:sz w:val="20"/>
                <w:szCs w:val="20"/>
              </w:rPr>
            </w:pPr>
            <w:r>
              <w:rPr>
                <w:rFonts w:eastAsia="Times New Roman" w:cstheme="minorHAnsi"/>
                <w:sz w:val="20"/>
                <w:szCs w:val="20"/>
              </w:rPr>
              <w:t>Dr. Tansley??? Ask Jordan.</w:t>
            </w:r>
          </w:p>
          <w:p w14:paraId="0A3A39AA"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Verify *recommendation R0201</w:t>
            </w:r>
          </w:p>
          <w:p w14:paraId="3F2C5AD3"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*verify International commission on illumination (CIE) standard S004/E 2001</w:t>
            </w:r>
          </w:p>
          <w:p w14:paraId="3AB59E29" w14:textId="77777777" w:rsidR="00A5727B" w:rsidRDefault="00A5727B">
            <w:pPr>
              <w:spacing w:after="0" w:line="240" w:lineRule="auto"/>
              <w:rPr>
                <w:rFonts w:eastAsia="Times New Roman" w:cstheme="minorHAnsi"/>
                <w:sz w:val="20"/>
                <w:szCs w:val="20"/>
              </w:rPr>
            </w:pPr>
          </w:p>
          <w:p w14:paraId="705A1420" w14:textId="65098EBC" w:rsidR="00A5727B" w:rsidRPr="00B21BDE" w:rsidRDefault="00A5727B">
            <w:pPr>
              <w:spacing w:after="0" w:line="240" w:lineRule="auto"/>
              <w:rPr>
                <w:rFonts w:eastAsia="Times New Roman" w:cstheme="minorHAnsi"/>
                <w:sz w:val="20"/>
                <w:szCs w:val="20"/>
              </w:rPr>
            </w:pPr>
          </w:p>
        </w:tc>
        <w:tc>
          <w:tcPr>
            <w:tcW w:w="1911" w:type="dxa"/>
          </w:tcPr>
          <w:p w14:paraId="4859DE14" w14:textId="16FFD9FA" w:rsidR="009A19EC" w:rsidRPr="00B21BDE" w:rsidRDefault="009A19EC">
            <w:pPr>
              <w:spacing w:after="0" w:line="240" w:lineRule="auto"/>
              <w:rPr>
                <w:rFonts w:eastAsia="Times New Roman" w:cstheme="minorHAnsi"/>
                <w:sz w:val="20"/>
                <w:szCs w:val="20"/>
              </w:rPr>
            </w:pPr>
          </w:p>
        </w:tc>
        <w:tc>
          <w:tcPr>
            <w:tcW w:w="1712" w:type="dxa"/>
          </w:tcPr>
          <w:p w14:paraId="3E368877" w14:textId="77777777" w:rsidR="009A19EC" w:rsidRPr="00B21BDE" w:rsidRDefault="009A19EC">
            <w:pPr>
              <w:spacing w:after="0" w:line="240" w:lineRule="auto"/>
              <w:rPr>
                <w:rFonts w:eastAsia="Times New Roman" w:cstheme="minorHAnsi"/>
                <w:sz w:val="20"/>
                <w:szCs w:val="20"/>
              </w:rPr>
            </w:pPr>
          </w:p>
        </w:tc>
      </w:tr>
      <w:tr w:rsidR="004347CF" w:rsidRPr="009A6D33" w14:paraId="6F482148" w14:textId="77777777" w:rsidTr="004347CF">
        <w:trPr>
          <w:trHeight w:val="300"/>
        </w:trPr>
        <w:tc>
          <w:tcPr>
            <w:tcW w:w="1022" w:type="dxa"/>
            <w:shd w:val="clear" w:color="auto" w:fill="auto"/>
            <w:noWrap/>
            <w:vAlign w:val="bottom"/>
          </w:tcPr>
          <w:p w14:paraId="06FD5FA5" w14:textId="2DF26EA6" w:rsidR="004347CF" w:rsidRPr="006634FF" w:rsidRDefault="004347CF">
            <w:pPr>
              <w:spacing w:after="0" w:line="240" w:lineRule="auto"/>
              <w:rPr>
                <w:rFonts w:eastAsia="Times New Roman" w:cstheme="minorHAnsi"/>
                <w:sz w:val="20"/>
                <w:szCs w:val="20"/>
              </w:rPr>
            </w:pPr>
            <w:r>
              <w:rPr>
                <w:rFonts w:eastAsia="Times New Roman" w:cstheme="minorHAnsi"/>
                <w:sz w:val="20"/>
                <w:szCs w:val="20"/>
              </w:rPr>
              <w:t>3.2.1.2</w:t>
            </w:r>
          </w:p>
        </w:tc>
        <w:tc>
          <w:tcPr>
            <w:tcW w:w="4553" w:type="dxa"/>
            <w:shd w:val="clear" w:color="auto" w:fill="auto"/>
            <w:noWrap/>
            <w:vAlign w:val="bottom"/>
          </w:tcPr>
          <w:p w14:paraId="414AEAA6" w14:textId="19CEC29F" w:rsidR="004347CF" w:rsidRPr="006634FF" w:rsidRDefault="004347CF">
            <w:pPr>
              <w:spacing w:after="0" w:line="240" w:lineRule="auto"/>
              <w:rPr>
                <w:rFonts w:eastAsia="Times New Roman" w:cstheme="minorHAnsi"/>
                <w:sz w:val="20"/>
                <w:szCs w:val="20"/>
              </w:rPr>
            </w:pPr>
            <w:r>
              <w:rPr>
                <w:rFonts w:eastAsia="Times New Roman" w:cstheme="minorHAnsi"/>
                <w:sz w:val="20"/>
                <w:szCs w:val="20"/>
              </w:rPr>
              <w:t>Meteorological visibility</w:t>
            </w:r>
          </w:p>
        </w:tc>
        <w:tc>
          <w:tcPr>
            <w:tcW w:w="1800" w:type="dxa"/>
            <w:shd w:val="clear" w:color="auto" w:fill="auto"/>
            <w:noWrap/>
            <w:vAlign w:val="bottom"/>
          </w:tcPr>
          <w:p w14:paraId="7218B480" w14:textId="3A19A2CD" w:rsidR="004347CF" w:rsidRPr="006634FF" w:rsidRDefault="004347CF">
            <w:pPr>
              <w:spacing w:after="0" w:line="240" w:lineRule="auto"/>
              <w:jc w:val="center"/>
              <w:rPr>
                <w:rFonts w:eastAsia="Times New Roman" w:cstheme="minorHAnsi"/>
                <w:sz w:val="20"/>
                <w:szCs w:val="20"/>
              </w:rPr>
            </w:pPr>
            <w:r>
              <w:rPr>
                <w:rFonts w:eastAsia="Times New Roman" w:cstheme="minorHAnsi"/>
                <w:sz w:val="20"/>
                <w:szCs w:val="20"/>
              </w:rPr>
              <w:t>?</w:t>
            </w:r>
          </w:p>
        </w:tc>
        <w:tc>
          <w:tcPr>
            <w:tcW w:w="990" w:type="dxa"/>
            <w:shd w:val="clear" w:color="auto" w:fill="auto"/>
            <w:noWrap/>
            <w:vAlign w:val="bottom"/>
          </w:tcPr>
          <w:p w14:paraId="38D1764E" w14:textId="77777777" w:rsidR="004347CF" w:rsidRPr="00B21BDE" w:rsidRDefault="004347CF">
            <w:pPr>
              <w:spacing w:after="0" w:line="240" w:lineRule="auto"/>
              <w:rPr>
                <w:rFonts w:eastAsia="Times New Roman" w:cstheme="minorHAnsi"/>
                <w:sz w:val="20"/>
                <w:szCs w:val="20"/>
              </w:rPr>
            </w:pPr>
          </w:p>
        </w:tc>
        <w:tc>
          <w:tcPr>
            <w:tcW w:w="2100" w:type="dxa"/>
          </w:tcPr>
          <w:p w14:paraId="56B46613" w14:textId="77777777" w:rsidR="004347CF" w:rsidRPr="00B21BDE" w:rsidRDefault="004347CF">
            <w:pPr>
              <w:spacing w:after="0" w:line="240" w:lineRule="auto"/>
              <w:rPr>
                <w:rFonts w:eastAsia="Times New Roman" w:cstheme="minorHAnsi"/>
                <w:sz w:val="20"/>
                <w:szCs w:val="20"/>
              </w:rPr>
            </w:pPr>
          </w:p>
        </w:tc>
        <w:tc>
          <w:tcPr>
            <w:tcW w:w="1142" w:type="dxa"/>
          </w:tcPr>
          <w:p w14:paraId="61BCDBA4" w14:textId="77777777" w:rsidR="004347CF" w:rsidRPr="00B21BDE" w:rsidRDefault="004347CF">
            <w:pPr>
              <w:spacing w:after="0" w:line="240" w:lineRule="auto"/>
              <w:rPr>
                <w:rFonts w:eastAsia="Times New Roman" w:cstheme="minorHAnsi"/>
                <w:sz w:val="20"/>
                <w:szCs w:val="20"/>
              </w:rPr>
            </w:pPr>
          </w:p>
        </w:tc>
        <w:tc>
          <w:tcPr>
            <w:tcW w:w="2040" w:type="dxa"/>
          </w:tcPr>
          <w:p w14:paraId="369E84FD" w14:textId="371E0885" w:rsidR="004347CF" w:rsidRDefault="004347CF">
            <w:pPr>
              <w:spacing w:after="0" w:line="240" w:lineRule="auto"/>
              <w:rPr>
                <w:rFonts w:eastAsia="Times New Roman" w:cstheme="minorHAnsi"/>
                <w:sz w:val="20"/>
                <w:szCs w:val="20"/>
              </w:rPr>
            </w:pPr>
            <w:r>
              <w:rPr>
                <w:rFonts w:eastAsia="Times New Roman" w:cstheme="minorHAnsi"/>
                <w:sz w:val="20"/>
                <w:szCs w:val="20"/>
              </w:rPr>
              <w:t>Why is this here? And who defines it?</w:t>
            </w:r>
          </w:p>
          <w:p w14:paraId="1639B21B" w14:textId="7464FA3F" w:rsidR="00E358F5" w:rsidRDefault="00E358F5">
            <w:pPr>
              <w:spacing w:after="0" w:line="240" w:lineRule="auto"/>
              <w:rPr>
                <w:rFonts w:eastAsia="Times New Roman" w:cstheme="minorHAnsi"/>
                <w:sz w:val="20"/>
                <w:szCs w:val="20"/>
              </w:rPr>
            </w:pPr>
          </w:p>
          <w:p w14:paraId="60E12604" w14:textId="3B4B558E" w:rsidR="00E358F5" w:rsidRDefault="00E358F5">
            <w:pPr>
              <w:spacing w:after="0" w:line="240" w:lineRule="auto"/>
              <w:rPr>
                <w:rFonts w:eastAsia="Times New Roman" w:cstheme="minorHAnsi"/>
                <w:sz w:val="20"/>
                <w:szCs w:val="20"/>
              </w:rPr>
            </w:pPr>
            <w:r>
              <w:rPr>
                <w:rFonts w:eastAsia="Times New Roman" w:cstheme="minorHAnsi"/>
                <w:sz w:val="20"/>
                <w:szCs w:val="20"/>
              </w:rPr>
              <w:t>Could it be titled just visibility? What other types of visibility?</w:t>
            </w:r>
          </w:p>
          <w:p w14:paraId="72E08E93" w14:textId="77777777" w:rsidR="004347CF" w:rsidRDefault="004347CF">
            <w:pPr>
              <w:spacing w:after="0" w:line="240" w:lineRule="auto"/>
              <w:rPr>
                <w:rFonts w:eastAsia="Times New Roman" w:cstheme="minorHAnsi"/>
                <w:sz w:val="20"/>
                <w:szCs w:val="20"/>
              </w:rPr>
            </w:pPr>
          </w:p>
          <w:p w14:paraId="18A0AA46" w14:textId="77777777" w:rsidR="004347CF" w:rsidRDefault="004347CF">
            <w:pPr>
              <w:spacing w:after="0" w:line="240" w:lineRule="auto"/>
              <w:rPr>
                <w:rFonts w:eastAsia="Times New Roman" w:cstheme="minorHAnsi"/>
                <w:sz w:val="20"/>
                <w:szCs w:val="20"/>
              </w:rPr>
            </w:pPr>
            <w:r>
              <w:rPr>
                <w:rFonts w:eastAsia="Times New Roman" w:cstheme="minorHAnsi"/>
                <w:sz w:val="20"/>
                <w:szCs w:val="20"/>
              </w:rPr>
              <w:t>*pictures? Verify, confirm, new…</w:t>
            </w:r>
          </w:p>
          <w:p w14:paraId="62CF7D51" w14:textId="77777777" w:rsidR="004347CF" w:rsidRDefault="004347CF">
            <w:pPr>
              <w:spacing w:after="0" w:line="240" w:lineRule="auto"/>
              <w:rPr>
                <w:rFonts w:eastAsia="Times New Roman" w:cstheme="minorHAnsi"/>
                <w:sz w:val="20"/>
                <w:szCs w:val="20"/>
              </w:rPr>
            </w:pPr>
          </w:p>
          <w:p w14:paraId="1FCE2266" w14:textId="77777777" w:rsidR="00991577" w:rsidRDefault="00991577">
            <w:pPr>
              <w:spacing w:after="0" w:line="240" w:lineRule="auto"/>
              <w:rPr>
                <w:rFonts w:eastAsia="Times New Roman" w:cstheme="minorHAnsi"/>
                <w:sz w:val="20"/>
                <w:szCs w:val="20"/>
              </w:rPr>
            </w:pPr>
            <w:r>
              <w:rPr>
                <w:rFonts w:eastAsia="Times New Roman" w:cstheme="minorHAnsi"/>
                <w:sz w:val="20"/>
                <w:szCs w:val="20"/>
              </w:rPr>
              <w:t>*define international meterological authority?</w:t>
            </w:r>
          </w:p>
          <w:p w14:paraId="65FBA0F7" w14:textId="77777777" w:rsidR="00991577" w:rsidRDefault="00991577">
            <w:pPr>
              <w:spacing w:after="0" w:line="240" w:lineRule="auto"/>
              <w:rPr>
                <w:rFonts w:eastAsia="Times New Roman" w:cstheme="minorHAnsi"/>
                <w:sz w:val="20"/>
                <w:szCs w:val="20"/>
              </w:rPr>
            </w:pPr>
          </w:p>
          <w:p w14:paraId="2542FC45" w14:textId="2B1F2E2D" w:rsidR="00991577" w:rsidRPr="00B21BDE" w:rsidRDefault="00991577">
            <w:pPr>
              <w:spacing w:after="0" w:line="240" w:lineRule="auto"/>
              <w:rPr>
                <w:rFonts w:eastAsia="Times New Roman" w:cstheme="minorHAnsi"/>
                <w:sz w:val="20"/>
                <w:szCs w:val="20"/>
              </w:rPr>
            </w:pPr>
            <w:r>
              <w:rPr>
                <w:rFonts w:eastAsia="Times New Roman" w:cstheme="minorHAnsi"/>
                <w:sz w:val="20"/>
                <w:szCs w:val="20"/>
              </w:rPr>
              <w:t>*visibility related to pollution? Smog? In Navguide, update guidelines and ask WG3 about including in risk analysis?</w:t>
            </w:r>
          </w:p>
        </w:tc>
        <w:tc>
          <w:tcPr>
            <w:tcW w:w="1911" w:type="dxa"/>
          </w:tcPr>
          <w:p w14:paraId="15D4A6CE" w14:textId="77777777" w:rsidR="004347CF" w:rsidRPr="00B21BDE" w:rsidRDefault="004347CF">
            <w:pPr>
              <w:spacing w:after="0" w:line="240" w:lineRule="auto"/>
              <w:rPr>
                <w:rFonts w:eastAsia="Times New Roman" w:cstheme="minorHAnsi"/>
                <w:sz w:val="20"/>
                <w:szCs w:val="20"/>
              </w:rPr>
            </w:pPr>
          </w:p>
        </w:tc>
        <w:tc>
          <w:tcPr>
            <w:tcW w:w="1712" w:type="dxa"/>
          </w:tcPr>
          <w:p w14:paraId="1A0FE81B" w14:textId="77777777" w:rsidR="004347CF" w:rsidRPr="00B21BDE" w:rsidRDefault="004347CF">
            <w:pPr>
              <w:spacing w:after="0" w:line="240" w:lineRule="auto"/>
              <w:rPr>
                <w:rFonts w:eastAsia="Times New Roman" w:cstheme="minorHAnsi"/>
                <w:sz w:val="20"/>
                <w:szCs w:val="20"/>
              </w:rPr>
            </w:pPr>
          </w:p>
        </w:tc>
      </w:tr>
      <w:tr w:rsidR="002166CA" w:rsidRPr="009A6D33" w14:paraId="53C73CED" w14:textId="77777777" w:rsidTr="004347CF">
        <w:trPr>
          <w:trHeight w:val="300"/>
        </w:trPr>
        <w:tc>
          <w:tcPr>
            <w:tcW w:w="1022" w:type="dxa"/>
            <w:shd w:val="clear" w:color="auto" w:fill="auto"/>
            <w:noWrap/>
            <w:vAlign w:val="bottom"/>
          </w:tcPr>
          <w:p w14:paraId="3E93FD17" w14:textId="42BD70FB" w:rsidR="002166CA" w:rsidRPr="006634FF" w:rsidRDefault="002166CA">
            <w:pPr>
              <w:spacing w:after="0" w:line="240" w:lineRule="auto"/>
              <w:rPr>
                <w:rFonts w:eastAsia="Times New Roman" w:cstheme="minorHAnsi"/>
                <w:sz w:val="20"/>
                <w:szCs w:val="20"/>
              </w:rPr>
            </w:pPr>
            <w:r>
              <w:rPr>
                <w:rFonts w:eastAsia="Times New Roman" w:cstheme="minorHAnsi"/>
                <w:sz w:val="20"/>
                <w:szCs w:val="20"/>
              </w:rPr>
              <w:t xml:space="preserve">3.2.1.6 </w:t>
            </w:r>
          </w:p>
        </w:tc>
        <w:tc>
          <w:tcPr>
            <w:tcW w:w="4553" w:type="dxa"/>
            <w:shd w:val="clear" w:color="auto" w:fill="auto"/>
            <w:noWrap/>
            <w:vAlign w:val="bottom"/>
          </w:tcPr>
          <w:p w14:paraId="4E614108" w14:textId="0BA357AD" w:rsidR="002166CA" w:rsidRPr="006634FF" w:rsidRDefault="002166CA">
            <w:pPr>
              <w:spacing w:after="0" w:line="240" w:lineRule="auto"/>
              <w:rPr>
                <w:rFonts w:eastAsia="Times New Roman" w:cstheme="minorHAnsi"/>
                <w:sz w:val="20"/>
                <w:szCs w:val="20"/>
              </w:rPr>
            </w:pPr>
            <w:r>
              <w:rPr>
                <w:rFonts w:eastAsia="Times New Roman" w:cstheme="minorHAnsi"/>
                <w:sz w:val="20"/>
                <w:szCs w:val="20"/>
              </w:rPr>
              <w:t xml:space="preserve">Use of binoculars </w:t>
            </w:r>
          </w:p>
        </w:tc>
        <w:tc>
          <w:tcPr>
            <w:tcW w:w="1800" w:type="dxa"/>
            <w:shd w:val="clear" w:color="auto" w:fill="auto"/>
            <w:noWrap/>
            <w:vAlign w:val="bottom"/>
          </w:tcPr>
          <w:p w14:paraId="0408BC68" w14:textId="77777777" w:rsidR="002166CA" w:rsidRPr="006634FF" w:rsidRDefault="002166CA">
            <w:pPr>
              <w:spacing w:after="0" w:line="240" w:lineRule="auto"/>
              <w:jc w:val="center"/>
              <w:rPr>
                <w:rFonts w:eastAsia="Times New Roman" w:cstheme="minorHAnsi"/>
                <w:sz w:val="20"/>
                <w:szCs w:val="20"/>
              </w:rPr>
            </w:pPr>
          </w:p>
        </w:tc>
        <w:tc>
          <w:tcPr>
            <w:tcW w:w="990" w:type="dxa"/>
            <w:shd w:val="clear" w:color="auto" w:fill="auto"/>
            <w:noWrap/>
            <w:vAlign w:val="bottom"/>
          </w:tcPr>
          <w:p w14:paraId="5E3095DB" w14:textId="77777777" w:rsidR="002166CA" w:rsidRPr="00B21BDE" w:rsidRDefault="002166CA">
            <w:pPr>
              <w:spacing w:after="0" w:line="240" w:lineRule="auto"/>
              <w:rPr>
                <w:rFonts w:eastAsia="Times New Roman" w:cstheme="minorHAnsi"/>
                <w:sz w:val="20"/>
                <w:szCs w:val="20"/>
              </w:rPr>
            </w:pPr>
          </w:p>
        </w:tc>
        <w:tc>
          <w:tcPr>
            <w:tcW w:w="2100" w:type="dxa"/>
          </w:tcPr>
          <w:p w14:paraId="08F1D59E" w14:textId="77777777" w:rsidR="002166CA" w:rsidRPr="00B21BDE" w:rsidRDefault="002166CA">
            <w:pPr>
              <w:spacing w:after="0" w:line="240" w:lineRule="auto"/>
              <w:rPr>
                <w:rFonts w:eastAsia="Times New Roman" w:cstheme="minorHAnsi"/>
                <w:sz w:val="20"/>
                <w:szCs w:val="20"/>
              </w:rPr>
            </w:pPr>
          </w:p>
        </w:tc>
        <w:tc>
          <w:tcPr>
            <w:tcW w:w="1142" w:type="dxa"/>
          </w:tcPr>
          <w:p w14:paraId="409CC6D2" w14:textId="77777777" w:rsidR="002166CA" w:rsidRPr="00B21BDE" w:rsidRDefault="002166CA">
            <w:pPr>
              <w:spacing w:after="0" w:line="240" w:lineRule="auto"/>
              <w:rPr>
                <w:rFonts w:eastAsia="Times New Roman" w:cstheme="minorHAnsi"/>
                <w:sz w:val="20"/>
                <w:szCs w:val="20"/>
              </w:rPr>
            </w:pPr>
          </w:p>
        </w:tc>
        <w:tc>
          <w:tcPr>
            <w:tcW w:w="2040" w:type="dxa"/>
          </w:tcPr>
          <w:p w14:paraId="5F905B9C" w14:textId="77777777" w:rsidR="002166CA" w:rsidRDefault="002166CA">
            <w:pPr>
              <w:spacing w:after="0" w:line="240" w:lineRule="auto"/>
              <w:rPr>
                <w:rFonts w:eastAsia="Times New Roman" w:cstheme="minorHAnsi"/>
                <w:sz w:val="20"/>
                <w:szCs w:val="20"/>
              </w:rPr>
            </w:pPr>
            <w:r>
              <w:rPr>
                <w:rFonts w:eastAsia="Times New Roman" w:cstheme="minorHAnsi"/>
                <w:sz w:val="20"/>
                <w:szCs w:val="20"/>
              </w:rPr>
              <w:t>Could be renamed:</w:t>
            </w:r>
          </w:p>
          <w:p w14:paraId="49F94ABE" w14:textId="77777777" w:rsidR="002166CA" w:rsidRDefault="002166CA">
            <w:pPr>
              <w:spacing w:after="0" w:line="240" w:lineRule="auto"/>
              <w:rPr>
                <w:rFonts w:eastAsia="Times New Roman" w:cstheme="minorHAnsi"/>
                <w:sz w:val="20"/>
                <w:szCs w:val="20"/>
              </w:rPr>
            </w:pPr>
            <w:r>
              <w:rPr>
                <w:rFonts w:eastAsia="Times New Roman" w:cstheme="minorHAnsi"/>
                <w:sz w:val="20"/>
                <w:szCs w:val="20"/>
              </w:rPr>
              <w:t>Visibility with binoculars</w:t>
            </w:r>
          </w:p>
          <w:p w14:paraId="0D830EEB" w14:textId="77777777" w:rsidR="002166CA" w:rsidRDefault="002166CA">
            <w:pPr>
              <w:spacing w:after="0" w:line="240" w:lineRule="auto"/>
              <w:rPr>
                <w:rFonts w:eastAsia="Times New Roman" w:cstheme="minorHAnsi"/>
                <w:sz w:val="20"/>
                <w:szCs w:val="20"/>
              </w:rPr>
            </w:pPr>
          </w:p>
          <w:p w14:paraId="59843783" w14:textId="7E5ED65D" w:rsidR="002166CA" w:rsidRPr="00B21BDE" w:rsidRDefault="002166CA" w:rsidP="002166CA">
            <w:pPr>
              <w:spacing w:after="0" w:line="240" w:lineRule="auto"/>
              <w:rPr>
                <w:rFonts w:eastAsia="Times New Roman" w:cstheme="minorHAnsi"/>
                <w:sz w:val="20"/>
                <w:szCs w:val="20"/>
              </w:rPr>
            </w:pPr>
            <w:r>
              <w:rPr>
                <w:rFonts w:eastAsia="Times New Roman" w:cstheme="minorHAnsi"/>
                <w:sz w:val="20"/>
                <w:szCs w:val="20"/>
              </w:rPr>
              <w:t>Include can also use binoculars at night (night vision goggles, NVG)</w:t>
            </w:r>
          </w:p>
        </w:tc>
        <w:tc>
          <w:tcPr>
            <w:tcW w:w="1911" w:type="dxa"/>
          </w:tcPr>
          <w:p w14:paraId="40527288" w14:textId="77777777" w:rsidR="002166CA" w:rsidRPr="00B21BDE" w:rsidRDefault="002166CA">
            <w:pPr>
              <w:spacing w:after="0" w:line="240" w:lineRule="auto"/>
              <w:rPr>
                <w:rFonts w:eastAsia="Times New Roman" w:cstheme="minorHAnsi"/>
                <w:sz w:val="20"/>
                <w:szCs w:val="20"/>
              </w:rPr>
            </w:pPr>
          </w:p>
        </w:tc>
        <w:tc>
          <w:tcPr>
            <w:tcW w:w="1712" w:type="dxa"/>
          </w:tcPr>
          <w:p w14:paraId="3600B25C" w14:textId="77777777" w:rsidR="002166CA" w:rsidRPr="00B21BDE" w:rsidRDefault="002166CA">
            <w:pPr>
              <w:spacing w:after="0" w:line="240" w:lineRule="auto"/>
              <w:rPr>
                <w:rFonts w:eastAsia="Times New Roman" w:cstheme="minorHAnsi"/>
                <w:sz w:val="20"/>
                <w:szCs w:val="20"/>
              </w:rPr>
            </w:pPr>
          </w:p>
        </w:tc>
      </w:tr>
      <w:tr w:rsidR="002166CA" w:rsidRPr="009A6D33" w14:paraId="234EF6DB" w14:textId="77777777" w:rsidTr="004347CF">
        <w:trPr>
          <w:trHeight w:val="300"/>
        </w:trPr>
        <w:tc>
          <w:tcPr>
            <w:tcW w:w="1022" w:type="dxa"/>
            <w:shd w:val="clear" w:color="auto" w:fill="auto"/>
            <w:noWrap/>
            <w:vAlign w:val="bottom"/>
          </w:tcPr>
          <w:p w14:paraId="0E3895AE" w14:textId="609791C6" w:rsidR="002166CA" w:rsidRPr="006634FF" w:rsidRDefault="003C5C90">
            <w:pPr>
              <w:spacing w:after="0" w:line="240" w:lineRule="auto"/>
              <w:rPr>
                <w:rFonts w:eastAsia="Times New Roman" w:cstheme="minorHAnsi"/>
                <w:sz w:val="20"/>
                <w:szCs w:val="20"/>
              </w:rPr>
            </w:pPr>
            <w:r>
              <w:rPr>
                <w:rFonts w:eastAsia="Times New Roman" w:cstheme="minorHAnsi"/>
                <w:sz w:val="20"/>
                <w:szCs w:val="20"/>
              </w:rPr>
              <w:t>3.2.1.7</w:t>
            </w:r>
          </w:p>
        </w:tc>
        <w:tc>
          <w:tcPr>
            <w:tcW w:w="4553" w:type="dxa"/>
            <w:shd w:val="clear" w:color="auto" w:fill="auto"/>
            <w:noWrap/>
            <w:vAlign w:val="bottom"/>
          </w:tcPr>
          <w:p w14:paraId="2BD2FE64" w14:textId="30DC5230" w:rsidR="002166CA" w:rsidRPr="006634FF" w:rsidRDefault="003C5C90">
            <w:pPr>
              <w:spacing w:after="0" w:line="240" w:lineRule="auto"/>
              <w:rPr>
                <w:rFonts w:eastAsia="Times New Roman" w:cstheme="minorHAnsi"/>
                <w:sz w:val="20"/>
                <w:szCs w:val="20"/>
              </w:rPr>
            </w:pPr>
            <w:r>
              <w:rPr>
                <w:rFonts w:eastAsia="Times New Roman" w:cstheme="minorHAnsi"/>
                <w:sz w:val="20"/>
                <w:szCs w:val="20"/>
              </w:rPr>
              <w:t>Geographical range</w:t>
            </w:r>
          </w:p>
        </w:tc>
        <w:tc>
          <w:tcPr>
            <w:tcW w:w="1800" w:type="dxa"/>
            <w:shd w:val="clear" w:color="auto" w:fill="auto"/>
            <w:noWrap/>
            <w:vAlign w:val="bottom"/>
          </w:tcPr>
          <w:p w14:paraId="5876156C" w14:textId="77777777" w:rsidR="002166CA" w:rsidRPr="006634FF" w:rsidRDefault="002166CA">
            <w:pPr>
              <w:spacing w:after="0" w:line="240" w:lineRule="auto"/>
              <w:jc w:val="center"/>
              <w:rPr>
                <w:rFonts w:eastAsia="Times New Roman" w:cstheme="minorHAnsi"/>
                <w:sz w:val="20"/>
                <w:szCs w:val="20"/>
              </w:rPr>
            </w:pPr>
          </w:p>
        </w:tc>
        <w:tc>
          <w:tcPr>
            <w:tcW w:w="990" w:type="dxa"/>
            <w:shd w:val="clear" w:color="auto" w:fill="auto"/>
            <w:noWrap/>
            <w:vAlign w:val="bottom"/>
          </w:tcPr>
          <w:p w14:paraId="4520BAEF" w14:textId="77777777" w:rsidR="002166CA" w:rsidRPr="00B21BDE" w:rsidRDefault="002166CA">
            <w:pPr>
              <w:spacing w:after="0" w:line="240" w:lineRule="auto"/>
              <w:rPr>
                <w:rFonts w:eastAsia="Times New Roman" w:cstheme="minorHAnsi"/>
                <w:sz w:val="20"/>
                <w:szCs w:val="20"/>
              </w:rPr>
            </w:pPr>
          </w:p>
        </w:tc>
        <w:tc>
          <w:tcPr>
            <w:tcW w:w="2100" w:type="dxa"/>
          </w:tcPr>
          <w:p w14:paraId="13B02F7B" w14:textId="77777777" w:rsidR="002166CA" w:rsidRPr="00B21BDE" w:rsidRDefault="002166CA">
            <w:pPr>
              <w:spacing w:after="0" w:line="240" w:lineRule="auto"/>
              <w:rPr>
                <w:rFonts w:eastAsia="Times New Roman" w:cstheme="minorHAnsi"/>
                <w:sz w:val="20"/>
                <w:szCs w:val="20"/>
              </w:rPr>
            </w:pPr>
          </w:p>
        </w:tc>
        <w:tc>
          <w:tcPr>
            <w:tcW w:w="1142" w:type="dxa"/>
          </w:tcPr>
          <w:p w14:paraId="691A2E30" w14:textId="77777777" w:rsidR="002166CA" w:rsidRPr="00B21BDE" w:rsidRDefault="002166CA">
            <w:pPr>
              <w:spacing w:after="0" w:line="240" w:lineRule="auto"/>
              <w:rPr>
                <w:rFonts w:eastAsia="Times New Roman" w:cstheme="minorHAnsi"/>
                <w:sz w:val="20"/>
                <w:szCs w:val="20"/>
              </w:rPr>
            </w:pPr>
          </w:p>
        </w:tc>
        <w:tc>
          <w:tcPr>
            <w:tcW w:w="2040" w:type="dxa"/>
          </w:tcPr>
          <w:p w14:paraId="2C6AE398" w14:textId="77777777" w:rsidR="002166CA" w:rsidRPr="00B21BDE" w:rsidRDefault="002166CA">
            <w:pPr>
              <w:spacing w:after="0" w:line="240" w:lineRule="auto"/>
              <w:rPr>
                <w:rFonts w:eastAsia="Times New Roman" w:cstheme="minorHAnsi"/>
                <w:sz w:val="20"/>
                <w:szCs w:val="20"/>
              </w:rPr>
            </w:pPr>
          </w:p>
        </w:tc>
        <w:tc>
          <w:tcPr>
            <w:tcW w:w="1911" w:type="dxa"/>
          </w:tcPr>
          <w:p w14:paraId="1BAA173C" w14:textId="77777777" w:rsidR="002166CA" w:rsidRPr="00B21BDE" w:rsidRDefault="002166CA">
            <w:pPr>
              <w:spacing w:after="0" w:line="240" w:lineRule="auto"/>
              <w:rPr>
                <w:rFonts w:eastAsia="Times New Roman" w:cstheme="minorHAnsi"/>
                <w:sz w:val="20"/>
                <w:szCs w:val="20"/>
              </w:rPr>
            </w:pPr>
          </w:p>
        </w:tc>
        <w:tc>
          <w:tcPr>
            <w:tcW w:w="1712" w:type="dxa"/>
          </w:tcPr>
          <w:p w14:paraId="674A2A8B" w14:textId="77777777" w:rsidR="002166CA" w:rsidRPr="00B21BDE" w:rsidRDefault="002166CA">
            <w:pPr>
              <w:spacing w:after="0" w:line="240" w:lineRule="auto"/>
              <w:rPr>
                <w:rFonts w:eastAsia="Times New Roman" w:cstheme="minorHAnsi"/>
                <w:sz w:val="20"/>
                <w:szCs w:val="20"/>
              </w:rPr>
            </w:pPr>
          </w:p>
        </w:tc>
      </w:tr>
      <w:tr w:rsidR="009A19EC" w:rsidRPr="009A6D33" w14:paraId="1684A981" w14:textId="4D1E199E" w:rsidTr="004347CF">
        <w:trPr>
          <w:trHeight w:val="300"/>
        </w:trPr>
        <w:tc>
          <w:tcPr>
            <w:tcW w:w="1022" w:type="dxa"/>
            <w:shd w:val="clear" w:color="auto" w:fill="auto"/>
            <w:noWrap/>
            <w:vAlign w:val="bottom"/>
          </w:tcPr>
          <w:p w14:paraId="53BE0C30" w14:textId="4484C076"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3.2.2</w:t>
            </w:r>
          </w:p>
        </w:tc>
        <w:tc>
          <w:tcPr>
            <w:tcW w:w="4553" w:type="dxa"/>
            <w:shd w:val="clear" w:color="auto" w:fill="auto"/>
            <w:noWrap/>
            <w:vAlign w:val="bottom"/>
          </w:tcPr>
          <w:p w14:paraId="3CE66DB9" w14:textId="33D83B85"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Daymarks</w:t>
            </w:r>
          </w:p>
        </w:tc>
        <w:tc>
          <w:tcPr>
            <w:tcW w:w="1800" w:type="dxa"/>
            <w:shd w:val="clear" w:color="auto" w:fill="auto"/>
            <w:noWrap/>
            <w:vAlign w:val="bottom"/>
          </w:tcPr>
          <w:p w14:paraId="6F0C1557" w14:textId="09703031"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3D9BA138" w14:textId="2FF5773B"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3EE9E72" w14:textId="77777777" w:rsidR="009A19EC" w:rsidRPr="00B21BDE" w:rsidRDefault="009A19EC">
            <w:pPr>
              <w:spacing w:after="0" w:line="240" w:lineRule="auto"/>
              <w:rPr>
                <w:rFonts w:eastAsia="Times New Roman" w:cstheme="minorHAnsi"/>
                <w:sz w:val="20"/>
                <w:szCs w:val="20"/>
              </w:rPr>
            </w:pPr>
          </w:p>
        </w:tc>
        <w:tc>
          <w:tcPr>
            <w:tcW w:w="1142" w:type="dxa"/>
          </w:tcPr>
          <w:p w14:paraId="05EEFFC7" w14:textId="77777777" w:rsidR="009A19EC" w:rsidRPr="00B21BDE" w:rsidRDefault="009A19EC">
            <w:pPr>
              <w:spacing w:after="0" w:line="240" w:lineRule="auto"/>
              <w:rPr>
                <w:rFonts w:eastAsia="Times New Roman" w:cstheme="minorHAnsi"/>
                <w:sz w:val="20"/>
                <w:szCs w:val="20"/>
              </w:rPr>
            </w:pPr>
          </w:p>
        </w:tc>
        <w:tc>
          <w:tcPr>
            <w:tcW w:w="2040" w:type="dxa"/>
          </w:tcPr>
          <w:p w14:paraId="251C7B20" w14:textId="05C93739" w:rsidR="003C5C90" w:rsidRDefault="003C5C90">
            <w:pPr>
              <w:spacing w:after="0" w:line="240" w:lineRule="auto"/>
              <w:rPr>
                <w:rFonts w:eastAsia="Times New Roman" w:cstheme="minorHAnsi"/>
                <w:sz w:val="20"/>
                <w:szCs w:val="20"/>
              </w:rPr>
            </w:pPr>
            <w:r>
              <w:rPr>
                <w:rFonts w:eastAsia="Times New Roman" w:cstheme="minorHAnsi"/>
                <w:sz w:val="20"/>
                <w:szCs w:val="20"/>
              </w:rPr>
              <w:t xml:space="preserve">Day boards, day signals… </w:t>
            </w:r>
          </w:p>
          <w:p w14:paraId="6136836B" w14:textId="77777777" w:rsidR="003C5C90" w:rsidRDefault="003C5C90">
            <w:pPr>
              <w:spacing w:after="0" w:line="240" w:lineRule="auto"/>
              <w:rPr>
                <w:rFonts w:eastAsia="Times New Roman" w:cstheme="minorHAnsi"/>
                <w:sz w:val="20"/>
                <w:szCs w:val="20"/>
              </w:rPr>
            </w:pPr>
          </w:p>
          <w:p w14:paraId="34241927" w14:textId="50A8D8AE" w:rsidR="009A19EC" w:rsidRPr="00B21BDE" w:rsidRDefault="003C5C90">
            <w:pPr>
              <w:spacing w:after="0" w:line="240" w:lineRule="auto"/>
              <w:rPr>
                <w:rFonts w:eastAsia="Times New Roman" w:cstheme="minorHAnsi"/>
                <w:sz w:val="20"/>
                <w:szCs w:val="20"/>
              </w:rPr>
            </w:pPr>
            <w:r>
              <w:rPr>
                <w:rFonts w:eastAsia="Times New Roman" w:cstheme="minorHAnsi"/>
                <w:sz w:val="20"/>
                <w:szCs w:val="20"/>
              </w:rPr>
              <w:t xml:space="preserve">could be any other object like a tree, </w:t>
            </w:r>
            <w:r w:rsidR="00556D81">
              <w:rPr>
                <w:rFonts w:eastAsia="Times New Roman" w:cstheme="minorHAnsi"/>
                <w:sz w:val="20"/>
                <w:szCs w:val="20"/>
              </w:rPr>
              <w:t>this has to do with how we define things….</w:t>
            </w:r>
          </w:p>
        </w:tc>
        <w:tc>
          <w:tcPr>
            <w:tcW w:w="1911" w:type="dxa"/>
          </w:tcPr>
          <w:p w14:paraId="1358A22A" w14:textId="4AC2F454" w:rsidR="009A19EC" w:rsidRPr="00B21BDE" w:rsidRDefault="009A19EC">
            <w:pPr>
              <w:spacing w:after="0" w:line="240" w:lineRule="auto"/>
              <w:rPr>
                <w:rFonts w:eastAsia="Times New Roman" w:cstheme="minorHAnsi"/>
                <w:sz w:val="20"/>
                <w:szCs w:val="20"/>
              </w:rPr>
            </w:pPr>
          </w:p>
        </w:tc>
        <w:tc>
          <w:tcPr>
            <w:tcW w:w="1712" w:type="dxa"/>
          </w:tcPr>
          <w:p w14:paraId="16C99AD1" w14:textId="77777777" w:rsidR="009A19EC" w:rsidRPr="00B21BDE" w:rsidRDefault="009A19EC">
            <w:pPr>
              <w:spacing w:after="0" w:line="240" w:lineRule="auto"/>
              <w:rPr>
                <w:rFonts w:eastAsia="Times New Roman" w:cstheme="minorHAnsi"/>
                <w:sz w:val="20"/>
                <w:szCs w:val="20"/>
              </w:rPr>
            </w:pPr>
          </w:p>
        </w:tc>
      </w:tr>
      <w:tr w:rsidR="00556D81" w:rsidRPr="009A6D33" w14:paraId="671F02EB" w14:textId="77777777" w:rsidTr="004347CF">
        <w:trPr>
          <w:trHeight w:val="300"/>
        </w:trPr>
        <w:tc>
          <w:tcPr>
            <w:tcW w:w="1022" w:type="dxa"/>
            <w:shd w:val="clear" w:color="auto" w:fill="auto"/>
            <w:noWrap/>
            <w:vAlign w:val="bottom"/>
          </w:tcPr>
          <w:p w14:paraId="0523A028" w14:textId="4E294E0C"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3.2.2.1</w:t>
            </w:r>
          </w:p>
        </w:tc>
        <w:tc>
          <w:tcPr>
            <w:tcW w:w="4553" w:type="dxa"/>
            <w:shd w:val="clear" w:color="auto" w:fill="auto"/>
            <w:noWrap/>
            <w:vAlign w:val="bottom"/>
          </w:tcPr>
          <w:p w14:paraId="42C3C365" w14:textId="0BD35BCA"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Visibility of a mark</w:t>
            </w:r>
          </w:p>
        </w:tc>
        <w:tc>
          <w:tcPr>
            <w:tcW w:w="1800" w:type="dxa"/>
            <w:shd w:val="clear" w:color="auto" w:fill="auto"/>
            <w:noWrap/>
            <w:vAlign w:val="bottom"/>
          </w:tcPr>
          <w:p w14:paraId="6B2BE19D" w14:textId="6CE82A08" w:rsidR="00556D81" w:rsidRPr="006634FF" w:rsidRDefault="00556D81">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0D7B41C5" w14:textId="77777777" w:rsidR="00556D81" w:rsidRPr="00B21BDE" w:rsidRDefault="00556D81">
            <w:pPr>
              <w:spacing w:after="0" w:line="240" w:lineRule="auto"/>
              <w:rPr>
                <w:rFonts w:eastAsia="Times New Roman" w:cstheme="minorHAnsi"/>
                <w:sz w:val="20"/>
                <w:szCs w:val="20"/>
              </w:rPr>
            </w:pPr>
          </w:p>
        </w:tc>
        <w:tc>
          <w:tcPr>
            <w:tcW w:w="2100" w:type="dxa"/>
          </w:tcPr>
          <w:p w14:paraId="4C96CE40" w14:textId="77777777" w:rsidR="00556D81" w:rsidRPr="00B21BDE" w:rsidRDefault="00556D81">
            <w:pPr>
              <w:spacing w:after="0" w:line="240" w:lineRule="auto"/>
              <w:rPr>
                <w:rFonts w:eastAsia="Times New Roman" w:cstheme="minorHAnsi"/>
                <w:sz w:val="20"/>
                <w:szCs w:val="20"/>
              </w:rPr>
            </w:pPr>
          </w:p>
        </w:tc>
        <w:tc>
          <w:tcPr>
            <w:tcW w:w="1142" w:type="dxa"/>
          </w:tcPr>
          <w:p w14:paraId="5073431E" w14:textId="77777777" w:rsidR="00556D81" w:rsidRPr="00B21BDE" w:rsidRDefault="00556D81">
            <w:pPr>
              <w:spacing w:after="0" w:line="240" w:lineRule="auto"/>
              <w:rPr>
                <w:rFonts w:eastAsia="Times New Roman" w:cstheme="minorHAnsi"/>
                <w:sz w:val="20"/>
                <w:szCs w:val="20"/>
              </w:rPr>
            </w:pPr>
          </w:p>
        </w:tc>
        <w:tc>
          <w:tcPr>
            <w:tcW w:w="2040" w:type="dxa"/>
          </w:tcPr>
          <w:p w14:paraId="70E2B5E1" w14:textId="77777777" w:rsidR="00556D81" w:rsidRPr="00B21BDE" w:rsidRDefault="00556D81">
            <w:pPr>
              <w:spacing w:after="0" w:line="240" w:lineRule="auto"/>
              <w:rPr>
                <w:rFonts w:eastAsia="Times New Roman" w:cstheme="minorHAnsi"/>
                <w:sz w:val="20"/>
                <w:szCs w:val="20"/>
              </w:rPr>
            </w:pPr>
          </w:p>
        </w:tc>
        <w:tc>
          <w:tcPr>
            <w:tcW w:w="1911" w:type="dxa"/>
          </w:tcPr>
          <w:p w14:paraId="44686CBA" w14:textId="77777777" w:rsidR="00556D81" w:rsidRPr="00B21BDE" w:rsidRDefault="00556D81">
            <w:pPr>
              <w:spacing w:after="0" w:line="240" w:lineRule="auto"/>
              <w:rPr>
                <w:rFonts w:eastAsia="Times New Roman" w:cstheme="minorHAnsi"/>
                <w:sz w:val="20"/>
                <w:szCs w:val="20"/>
              </w:rPr>
            </w:pPr>
          </w:p>
        </w:tc>
        <w:tc>
          <w:tcPr>
            <w:tcW w:w="1712" w:type="dxa"/>
          </w:tcPr>
          <w:p w14:paraId="751FFC4D" w14:textId="77777777" w:rsidR="00556D81" w:rsidRPr="00B21BDE" w:rsidRDefault="00556D81">
            <w:pPr>
              <w:spacing w:after="0" w:line="240" w:lineRule="auto"/>
              <w:rPr>
                <w:rFonts w:eastAsia="Times New Roman" w:cstheme="minorHAnsi"/>
                <w:sz w:val="20"/>
                <w:szCs w:val="20"/>
              </w:rPr>
            </w:pPr>
          </w:p>
        </w:tc>
      </w:tr>
      <w:tr w:rsidR="00556D81" w:rsidRPr="009A6D33" w14:paraId="74570E2B" w14:textId="77777777" w:rsidTr="004347CF">
        <w:trPr>
          <w:trHeight w:val="300"/>
        </w:trPr>
        <w:tc>
          <w:tcPr>
            <w:tcW w:w="1022" w:type="dxa"/>
            <w:shd w:val="clear" w:color="auto" w:fill="auto"/>
            <w:noWrap/>
            <w:vAlign w:val="bottom"/>
          </w:tcPr>
          <w:p w14:paraId="263CCDDB" w14:textId="5C8424B8"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3.2.2.2</w:t>
            </w:r>
          </w:p>
        </w:tc>
        <w:tc>
          <w:tcPr>
            <w:tcW w:w="4553" w:type="dxa"/>
            <w:shd w:val="clear" w:color="auto" w:fill="auto"/>
            <w:noWrap/>
            <w:vAlign w:val="bottom"/>
          </w:tcPr>
          <w:p w14:paraId="05B20049" w14:textId="4E61EE3D"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Range of a visual mark</w:t>
            </w:r>
          </w:p>
        </w:tc>
        <w:tc>
          <w:tcPr>
            <w:tcW w:w="1800" w:type="dxa"/>
            <w:shd w:val="clear" w:color="auto" w:fill="auto"/>
            <w:noWrap/>
            <w:vAlign w:val="bottom"/>
          </w:tcPr>
          <w:p w14:paraId="18C1AD10" w14:textId="57EAFD97" w:rsidR="00556D81" w:rsidRPr="006634FF" w:rsidRDefault="00556D81"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59190FA9" w14:textId="77777777" w:rsidR="00556D81" w:rsidRPr="00B21BDE" w:rsidRDefault="00556D81">
            <w:pPr>
              <w:spacing w:after="0" w:line="240" w:lineRule="auto"/>
              <w:rPr>
                <w:rFonts w:eastAsia="Times New Roman" w:cstheme="minorHAnsi"/>
                <w:sz w:val="20"/>
                <w:szCs w:val="20"/>
              </w:rPr>
            </w:pPr>
          </w:p>
        </w:tc>
        <w:tc>
          <w:tcPr>
            <w:tcW w:w="2100" w:type="dxa"/>
          </w:tcPr>
          <w:p w14:paraId="317A9FDC" w14:textId="77777777" w:rsidR="00556D81" w:rsidRPr="00B21BDE" w:rsidRDefault="00556D81">
            <w:pPr>
              <w:spacing w:after="0" w:line="240" w:lineRule="auto"/>
              <w:rPr>
                <w:rFonts w:eastAsia="Times New Roman" w:cstheme="minorHAnsi"/>
                <w:sz w:val="20"/>
                <w:szCs w:val="20"/>
              </w:rPr>
            </w:pPr>
          </w:p>
        </w:tc>
        <w:tc>
          <w:tcPr>
            <w:tcW w:w="1142" w:type="dxa"/>
          </w:tcPr>
          <w:p w14:paraId="4853901D" w14:textId="77777777" w:rsidR="00556D81" w:rsidRPr="00B21BDE" w:rsidRDefault="00556D81">
            <w:pPr>
              <w:spacing w:after="0" w:line="240" w:lineRule="auto"/>
              <w:rPr>
                <w:rFonts w:eastAsia="Times New Roman" w:cstheme="minorHAnsi"/>
                <w:sz w:val="20"/>
                <w:szCs w:val="20"/>
              </w:rPr>
            </w:pPr>
          </w:p>
        </w:tc>
        <w:tc>
          <w:tcPr>
            <w:tcW w:w="2040" w:type="dxa"/>
          </w:tcPr>
          <w:p w14:paraId="48CC9688" w14:textId="77777777" w:rsidR="00556D81" w:rsidRPr="00B21BDE" w:rsidRDefault="00556D81">
            <w:pPr>
              <w:spacing w:after="0" w:line="240" w:lineRule="auto"/>
              <w:rPr>
                <w:rFonts w:eastAsia="Times New Roman" w:cstheme="minorHAnsi"/>
                <w:sz w:val="20"/>
                <w:szCs w:val="20"/>
              </w:rPr>
            </w:pPr>
          </w:p>
        </w:tc>
        <w:tc>
          <w:tcPr>
            <w:tcW w:w="1911" w:type="dxa"/>
          </w:tcPr>
          <w:p w14:paraId="6BB7ABC1" w14:textId="77777777" w:rsidR="00556D81" w:rsidRPr="00B21BDE" w:rsidRDefault="00556D81">
            <w:pPr>
              <w:spacing w:after="0" w:line="240" w:lineRule="auto"/>
              <w:rPr>
                <w:rFonts w:eastAsia="Times New Roman" w:cstheme="minorHAnsi"/>
                <w:sz w:val="20"/>
                <w:szCs w:val="20"/>
              </w:rPr>
            </w:pPr>
          </w:p>
        </w:tc>
        <w:tc>
          <w:tcPr>
            <w:tcW w:w="1712" w:type="dxa"/>
          </w:tcPr>
          <w:p w14:paraId="00450ED7" w14:textId="77777777" w:rsidR="00556D81" w:rsidRPr="00B21BDE" w:rsidRDefault="00556D81">
            <w:pPr>
              <w:spacing w:after="0" w:line="240" w:lineRule="auto"/>
              <w:rPr>
                <w:rFonts w:eastAsia="Times New Roman" w:cstheme="minorHAnsi"/>
                <w:sz w:val="20"/>
                <w:szCs w:val="20"/>
              </w:rPr>
            </w:pPr>
          </w:p>
        </w:tc>
      </w:tr>
      <w:tr w:rsidR="009A19EC" w:rsidRPr="009A6D33" w14:paraId="677E3E86" w14:textId="4F45044A" w:rsidTr="004347CF">
        <w:trPr>
          <w:trHeight w:val="300"/>
        </w:trPr>
        <w:tc>
          <w:tcPr>
            <w:tcW w:w="1022" w:type="dxa"/>
            <w:shd w:val="clear" w:color="auto" w:fill="auto"/>
            <w:noWrap/>
            <w:vAlign w:val="bottom"/>
          </w:tcPr>
          <w:p w14:paraId="5EF1DA8E" w14:textId="76EBEB72"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3.2.3</w:t>
            </w:r>
          </w:p>
        </w:tc>
        <w:tc>
          <w:tcPr>
            <w:tcW w:w="4553" w:type="dxa"/>
            <w:shd w:val="clear" w:color="auto" w:fill="auto"/>
            <w:noWrap/>
            <w:vAlign w:val="bottom"/>
          </w:tcPr>
          <w:p w14:paraId="7F5A6448" w14:textId="53B46C86"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Lights</w:t>
            </w:r>
          </w:p>
        </w:tc>
        <w:tc>
          <w:tcPr>
            <w:tcW w:w="1800" w:type="dxa"/>
            <w:shd w:val="clear" w:color="auto" w:fill="auto"/>
            <w:noWrap/>
            <w:vAlign w:val="bottom"/>
          </w:tcPr>
          <w:p w14:paraId="49C6282D" w14:textId="4BB4311D"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5200104D" w14:textId="5ACCF69B"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BE8D3E8" w14:textId="77777777" w:rsidR="009A19EC" w:rsidRPr="00B21BDE" w:rsidRDefault="009A19EC">
            <w:pPr>
              <w:spacing w:after="0" w:line="240" w:lineRule="auto"/>
              <w:rPr>
                <w:rFonts w:eastAsia="Times New Roman" w:cstheme="minorHAnsi"/>
                <w:sz w:val="20"/>
                <w:szCs w:val="20"/>
              </w:rPr>
            </w:pPr>
          </w:p>
        </w:tc>
        <w:tc>
          <w:tcPr>
            <w:tcW w:w="1142" w:type="dxa"/>
          </w:tcPr>
          <w:p w14:paraId="23CB502F" w14:textId="77777777" w:rsidR="009A19EC" w:rsidRPr="00B21BDE" w:rsidRDefault="009A19EC">
            <w:pPr>
              <w:spacing w:after="0" w:line="240" w:lineRule="auto"/>
              <w:rPr>
                <w:rFonts w:eastAsia="Times New Roman" w:cstheme="minorHAnsi"/>
                <w:sz w:val="20"/>
                <w:szCs w:val="20"/>
              </w:rPr>
            </w:pPr>
          </w:p>
        </w:tc>
        <w:tc>
          <w:tcPr>
            <w:tcW w:w="2040" w:type="dxa"/>
          </w:tcPr>
          <w:p w14:paraId="71AF3053" w14:textId="4DED4BEC" w:rsidR="009A19EC" w:rsidRPr="00B21BDE" w:rsidRDefault="00556D81">
            <w:pPr>
              <w:spacing w:after="0" w:line="240" w:lineRule="auto"/>
              <w:rPr>
                <w:rFonts w:eastAsia="Times New Roman" w:cstheme="minorHAnsi"/>
                <w:sz w:val="20"/>
                <w:szCs w:val="20"/>
              </w:rPr>
            </w:pPr>
            <w:r>
              <w:rPr>
                <w:rFonts w:eastAsia="Times New Roman" w:cstheme="minorHAnsi"/>
                <w:sz w:val="20"/>
                <w:szCs w:val="20"/>
              </w:rPr>
              <w:t>Update with LED? Challenges ?</w:t>
            </w:r>
          </w:p>
        </w:tc>
        <w:tc>
          <w:tcPr>
            <w:tcW w:w="1911" w:type="dxa"/>
          </w:tcPr>
          <w:p w14:paraId="432ABC7E" w14:textId="67E5B074" w:rsidR="009A19EC" w:rsidRPr="00B21BDE" w:rsidRDefault="009A19EC">
            <w:pPr>
              <w:spacing w:after="0" w:line="240" w:lineRule="auto"/>
              <w:rPr>
                <w:rFonts w:eastAsia="Times New Roman" w:cstheme="minorHAnsi"/>
                <w:sz w:val="20"/>
                <w:szCs w:val="20"/>
              </w:rPr>
            </w:pPr>
          </w:p>
        </w:tc>
        <w:tc>
          <w:tcPr>
            <w:tcW w:w="1712" w:type="dxa"/>
          </w:tcPr>
          <w:p w14:paraId="25C265D9" w14:textId="77777777" w:rsidR="009A19EC" w:rsidRPr="00B21BDE" w:rsidRDefault="009A19EC">
            <w:pPr>
              <w:spacing w:after="0" w:line="240" w:lineRule="auto"/>
              <w:rPr>
                <w:rFonts w:eastAsia="Times New Roman" w:cstheme="minorHAnsi"/>
                <w:sz w:val="20"/>
                <w:szCs w:val="20"/>
              </w:rPr>
            </w:pPr>
          </w:p>
        </w:tc>
      </w:tr>
      <w:tr w:rsidR="00556D81" w:rsidRPr="009A6D33" w14:paraId="6AEB703C" w14:textId="77777777" w:rsidTr="004347CF">
        <w:trPr>
          <w:trHeight w:val="300"/>
        </w:trPr>
        <w:tc>
          <w:tcPr>
            <w:tcW w:w="1022" w:type="dxa"/>
            <w:shd w:val="clear" w:color="auto" w:fill="auto"/>
            <w:noWrap/>
            <w:vAlign w:val="bottom"/>
          </w:tcPr>
          <w:p w14:paraId="1A45887F" w14:textId="78437EB9"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3.2.3.1</w:t>
            </w:r>
          </w:p>
        </w:tc>
        <w:tc>
          <w:tcPr>
            <w:tcW w:w="4553" w:type="dxa"/>
            <w:shd w:val="clear" w:color="auto" w:fill="auto"/>
            <w:noWrap/>
            <w:vAlign w:val="bottom"/>
          </w:tcPr>
          <w:p w14:paraId="78923A03" w14:textId="73555B57"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PHOTOMETRY</w:t>
            </w:r>
          </w:p>
        </w:tc>
        <w:tc>
          <w:tcPr>
            <w:tcW w:w="1800" w:type="dxa"/>
            <w:shd w:val="clear" w:color="auto" w:fill="auto"/>
            <w:noWrap/>
            <w:vAlign w:val="bottom"/>
          </w:tcPr>
          <w:p w14:paraId="1CC8890B" w14:textId="56F73A79" w:rsidR="00556D81" w:rsidRPr="006634FF" w:rsidRDefault="00556D81">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543E1987" w14:textId="77777777" w:rsidR="00556D81" w:rsidRPr="00B21BDE" w:rsidRDefault="00556D81">
            <w:pPr>
              <w:spacing w:after="0" w:line="240" w:lineRule="auto"/>
              <w:rPr>
                <w:rFonts w:eastAsia="Times New Roman" w:cstheme="minorHAnsi"/>
                <w:sz w:val="20"/>
                <w:szCs w:val="20"/>
              </w:rPr>
            </w:pPr>
          </w:p>
        </w:tc>
        <w:tc>
          <w:tcPr>
            <w:tcW w:w="2100" w:type="dxa"/>
          </w:tcPr>
          <w:p w14:paraId="6D662229" w14:textId="77777777" w:rsidR="00556D81" w:rsidRPr="00B21BDE" w:rsidRDefault="00556D81">
            <w:pPr>
              <w:spacing w:after="0" w:line="240" w:lineRule="auto"/>
              <w:rPr>
                <w:rFonts w:eastAsia="Times New Roman" w:cstheme="minorHAnsi"/>
                <w:sz w:val="20"/>
                <w:szCs w:val="20"/>
              </w:rPr>
            </w:pPr>
          </w:p>
        </w:tc>
        <w:tc>
          <w:tcPr>
            <w:tcW w:w="1142" w:type="dxa"/>
          </w:tcPr>
          <w:p w14:paraId="02398219" w14:textId="77777777" w:rsidR="00556D81" w:rsidRPr="00B21BDE" w:rsidRDefault="00556D81">
            <w:pPr>
              <w:spacing w:after="0" w:line="240" w:lineRule="auto"/>
              <w:rPr>
                <w:rFonts w:eastAsia="Times New Roman" w:cstheme="minorHAnsi"/>
                <w:sz w:val="20"/>
                <w:szCs w:val="20"/>
              </w:rPr>
            </w:pPr>
          </w:p>
        </w:tc>
        <w:tc>
          <w:tcPr>
            <w:tcW w:w="2040" w:type="dxa"/>
          </w:tcPr>
          <w:p w14:paraId="7340AEA7" w14:textId="77777777" w:rsidR="00556D81" w:rsidRPr="00B21BDE" w:rsidRDefault="00556D81">
            <w:pPr>
              <w:spacing w:after="0" w:line="240" w:lineRule="auto"/>
              <w:rPr>
                <w:rFonts w:eastAsia="Times New Roman" w:cstheme="minorHAnsi"/>
                <w:sz w:val="20"/>
                <w:szCs w:val="20"/>
              </w:rPr>
            </w:pPr>
          </w:p>
        </w:tc>
        <w:tc>
          <w:tcPr>
            <w:tcW w:w="1911" w:type="dxa"/>
          </w:tcPr>
          <w:p w14:paraId="13793801" w14:textId="77777777" w:rsidR="00556D81" w:rsidRPr="00B21BDE" w:rsidRDefault="00556D81">
            <w:pPr>
              <w:spacing w:after="0" w:line="240" w:lineRule="auto"/>
              <w:rPr>
                <w:rFonts w:eastAsia="Times New Roman" w:cstheme="minorHAnsi"/>
                <w:sz w:val="20"/>
                <w:szCs w:val="20"/>
              </w:rPr>
            </w:pPr>
          </w:p>
        </w:tc>
        <w:tc>
          <w:tcPr>
            <w:tcW w:w="1712" w:type="dxa"/>
          </w:tcPr>
          <w:p w14:paraId="2C66482B" w14:textId="77777777" w:rsidR="00556D81" w:rsidRPr="00B21BDE" w:rsidRDefault="00556D81">
            <w:pPr>
              <w:spacing w:after="0" w:line="240" w:lineRule="auto"/>
              <w:rPr>
                <w:rFonts w:eastAsia="Times New Roman" w:cstheme="minorHAnsi"/>
                <w:sz w:val="20"/>
                <w:szCs w:val="20"/>
              </w:rPr>
            </w:pPr>
          </w:p>
        </w:tc>
      </w:tr>
      <w:tr w:rsidR="00556D81" w:rsidRPr="009A6D33" w14:paraId="1224C75D" w14:textId="77777777" w:rsidTr="004347CF">
        <w:trPr>
          <w:trHeight w:val="300"/>
        </w:trPr>
        <w:tc>
          <w:tcPr>
            <w:tcW w:w="1022" w:type="dxa"/>
            <w:shd w:val="clear" w:color="auto" w:fill="auto"/>
            <w:noWrap/>
            <w:vAlign w:val="bottom"/>
          </w:tcPr>
          <w:p w14:paraId="6284D269" w14:textId="544FBC9E"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3.2.3.2</w:t>
            </w:r>
          </w:p>
        </w:tc>
        <w:tc>
          <w:tcPr>
            <w:tcW w:w="4553" w:type="dxa"/>
            <w:shd w:val="clear" w:color="auto" w:fill="auto"/>
            <w:noWrap/>
            <w:vAlign w:val="bottom"/>
          </w:tcPr>
          <w:p w14:paraId="1C88EC0D" w14:textId="3C4FD5F4"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Rhythms and characters</w:t>
            </w:r>
          </w:p>
        </w:tc>
        <w:tc>
          <w:tcPr>
            <w:tcW w:w="1800" w:type="dxa"/>
            <w:shd w:val="clear" w:color="auto" w:fill="auto"/>
            <w:noWrap/>
            <w:vAlign w:val="bottom"/>
          </w:tcPr>
          <w:p w14:paraId="4BD46366" w14:textId="702DAAC2" w:rsidR="00556D81" w:rsidRPr="006634FF" w:rsidRDefault="00556D81"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2DF60E22" w14:textId="77777777" w:rsidR="00556D81" w:rsidRPr="00B21BDE" w:rsidRDefault="00556D81">
            <w:pPr>
              <w:spacing w:after="0" w:line="240" w:lineRule="auto"/>
              <w:rPr>
                <w:rFonts w:eastAsia="Times New Roman" w:cstheme="minorHAnsi"/>
                <w:sz w:val="20"/>
                <w:szCs w:val="20"/>
              </w:rPr>
            </w:pPr>
          </w:p>
        </w:tc>
        <w:tc>
          <w:tcPr>
            <w:tcW w:w="2100" w:type="dxa"/>
          </w:tcPr>
          <w:p w14:paraId="5388EC2B" w14:textId="77777777" w:rsidR="00556D81" w:rsidRPr="00B21BDE" w:rsidRDefault="00556D81">
            <w:pPr>
              <w:spacing w:after="0" w:line="240" w:lineRule="auto"/>
              <w:rPr>
                <w:rFonts w:eastAsia="Times New Roman" w:cstheme="minorHAnsi"/>
                <w:sz w:val="20"/>
                <w:szCs w:val="20"/>
              </w:rPr>
            </w:pPr>
          </w:p>
        </w:tc>
        <w:tc>
          <w:tcPr>
            <w:tcW w:w="1142" w:type="dxa"/>
          </w:tcPr>
          <w:p w14:paraId="46D901D7" w14:textId="77777777" w:rsidR="00556D81" w:rsidRPr="00B21BDE" w:rsidRDefault="00556D81">
            <w:pPr>
              <w:spacing w:after="0" w:line="240" w:lineRule="auto"/>
              <w:rPr>
                <w:rFonts w:eastAsia="Times New Roman" w:cstheme="minorHAnsi"/>
                <w:sz w:val="20"/>
                <w:szCs w:val="20"/>
              </w:rPr>
            </w:pPr>
          </w:p>
        </w:tc>
        <w:tc>
          <w:tcPr>
            <w:tcW w:w="2040" w:type="dxa"/>
          </w:tcPr>
          <w:p w14:paraId="0E28753E" w14:textId="179ABF14" w:rsidR="00556D81" w:rsidRPr="00B21BDE" w:rsidRDefault="00556D81">
            <w:pPr>
              <w:spacing w:after="0" w:line="240" w:lineRule="auto"/>
              <w:rPr>
                <w:rFonts w:eastAsia="Times New Roman" w:cstheme="minorHAnsi"/>
                <w:sz w:val="20"/>
                <w:szCs w:val="20"/>
              </w:rPr>
            </w:pPr>
            <w:r>
              <w:rPr>
                <w:rFonts w:eastAsia="Times New Roman" w:cstheme="minorHAnsi"/>
                <w:sz w:val="20"/>
                <w:szCs w:val="20"/>
              </w:rPr>
              <w:t>*VERIFY RECOMMENDATIONS</w:t>
            </w:r>
            <w:r w:rsidR="0006361A">
              <w:rPr>
                <w:rFonts w:eastAsia="Times New Roman" w:cstheme="minorHAnsi"/>
                <w:sz w:val="20"/>
                <w:szCs w:val="20"/>
              </w:rPr>
              <w:t xml:space="preserve"> IN TEXT</w:t>
            </w:r>
          </w:p>
        </w:tc>
        <w:tc>
          <w:tcPr>
            <w:tcW w:w="1911" w:type="dxa"/>
          </w:tcPr>
          <w:p w14:paraId="412680B9" w14:textId="77777777" w:rsidR="00556D81" w:rsidRPr="00B21BDE" w:rsidRDefault="00556D81">
            <w:pPr>
              <w:spacing w:after="0" w:line="240" w:lineRule="auto"/>
              <w:rPr>
                <w:rFonts w:eastAsia="Times New Roman" w:cstheme="minorHAnsi"/>
                <w:sz w:val="20"/>
                <w:szCs w:val="20"/>
              </w:rPr>
            </w:pPr>
          </w:p>
        </w:tc>
        <w:tc>
          <w:tcPr>
            <w:tcW w:w="1712" w:type="dxa"/>
          </w:tcPr>
          <w:p w14:paraId="7D2511B2" w14:textId="77777777" w:rsidR="00556D81" w:rsidRPr="00B21BDE" w:rsidRDefault="00556D81">
            <w:pPr>
              <w:spacing w:after="0" w:line="240" w:lineRule="auto"/>
              <w:rPr>
                <w:rFonts w:eastAsia="Times New Roman" w:cstheme="minorHAnsi"/>
                <w:sz w:val="20"/>
                <w:szCs w:val="20"/>
              </w:rPr>
            </w:pPr>
          </w:p>
        </w:tc>
      </w:tr>
      <w:tr w:rsidR="0006361A" w:rsidRPr="009A6D33" w14:paraId="0C321A04" w14:textId="77777777" w:rsidTr="004347CF">
        <w:trPr>
          <w:trHeight w:val="300"/>
        </w:trPr>
        <w:tc>
          <w:tcPr>
            <w:tcW w:w="1022" w:type="dxa"/>
            <w:shd w:val="clear" w:color="auto" w:fill="auto"/>
            <w:noWrap/>
            <w:vAlign w:val="bottom"/>
          </w:tcPr>
          <w:p w14:paraId="152BFE0B" w14:textId="3278CEFF" w:rsidR="0006361A" w:rsidRPr="006634FF" w:rsidRDefault="0006361A">
            <w:pPr>
              <w:spacing w:after="0" w:line="240" w:lineRule="auto"/>
              <w:rPr>
                <w:rFonts w:eastAsia="Times New Roman" w:cstheme="minorHAnsi"/>
                <w:sz w:val="20"/>
                <w:szCs w:val="20"/>
              </w:rPr>
            </w:pPr>
            <w:r>
              <w:rPr>
                <w:rFonts w:eastAsia="Times New Roman" w:cstheme="minorHAnsi"/>
                <w:sz w:val="20"/>
                <w:szCs w:val="20"/>
              </w:rPr>
              <w:t>3.2.3.3</w:t>
            </w:r>
          </w:p>
        </w:tc>
        <w:tc>
          <w:tcPr>
            <w:tcW w:w="4553" w:type="dxa"/>
            <w:shd w:val="clear" w:color="auto" w:fill="auto"/>
            <w:noWrap/>
            <w:vAlign w:val="bottom"/>
          </w:tcPr>
          <w:p w14:paraId="53BDB114" w14:textId="4CB556D2" w:rsidR="0006361A" w:rsidRPr="006634FF" w:rsidRDefault="0006361A">
            <w:pPr>
              <w:spacing w:after="0" w:line="240" w:lineRule="auto"/>
              <w:rPr>
                <w:rFonts w:eastAsia="Times New Roman" w:cstheme="minorHAnsi"/>
                <w:sz w:val="20"/>
                <w:szCs w:val="20"/>
              </w:rPr>
            </w:pPr>
            <w:r>
              <w:rPr>
                <w:rFonts w:eastAsia="Times New Roman" w:cstheme="minorHAnsi"/>
                <w:sz w:val="20"/>
                <w:szCs w:val="20"/>
              </w:rPr>
              <w:t>Background lighting</w:t>
            </w:r>
          </w:p>
        </w:tc>
        <w:tc>
          <w:tcPr>
            <w:tcW w:w="1800" w:type="dxa"/>
            <w:shd w:val="clear" w:color="auto" w:fill="auto"/>
            <w:noWrap/>
            <w:vAlign w:val="bottom"/>
          </w:tcPr>
          <w:p w14:paraId="2F3F383D" w14:textId="20D2E384" w:rsidR="0006361A" w:rsidRPr="006634FF" w:rsidRDefault="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275D4C2F" w14:textId="77777777" w:rsidR="0006361A" w:rsidRPr="00B21BDE" w:rsidRDefault="0006361A">
            <w:pPr>
              <w:spacing w:after="0" w:line="240" w:lineRule="auto"/>
              <w:rPr>
                <w:rFonts w:eastAsia="Times New Roman" w:cstheme="minorHAnsi"/>
                <w:sz w:val="20"/>
                <w:szCs w:val="20"/>
              </w:rPr>
            </w:pPr>
          </w:p>
        </w:tc>
        <w:tc>
          <w:tcPr>
            <w:tcW w:w="2100" w:type="dxa"/>
          </w:tcPr>
          <w:p w14:paraId="4140809D" w14:textId="77777777" w:rsidR="0006361A" w:rsidRPr="00B21BDE" w:rsidRDefault="0006361A">
            <w:pPr>
              <w:spacing w:after="0" w:line="240" w:lineRule="auto"/>
              <w:rPr>
                <w:rFonts w:eastAsia="Times New Roman" w:cstheme="minorHAnsi"/>
                <w:sz w:val="20"/>
                <w:szCs w:val="20"/>
              </w:rPr>
            </w:pPr>
          </w:p>
        </w:tc>
        <w:tc>
          <w:tcPr>
            <w:tcW w:w="1142" w:type="dxa"/>
          </w:tcPr>
          <w:p w14:paraId="6292E332" w14:textId="77777777" w:rsidR="0006361A" w:rsidRPr="00B21BDE" w:rsidRDefault="0006361A">
            <w:pPr>
              <w:spacing w:after="0" w:line="240" w:lineRule="auto"/>
              <w:rPr>
                <w:rFonts w:eastAsia="Times New Roman" w:cstheme="minorHAnsi"/>
                <w:sz w:val="20"/>
                <w:szCs w:val="20"/>
              </w:rPr>
            </w:pPr>
          </w:p>
        </w:tc>
        <w:tc>
          <w:tcPr>
            <w:tcW w:w="2040" w:type="dxa"/>
          </w:tcPr>
          <w:p w14:paraId="3822DF0A" w14:textId="66A91D5E" w:rsidR="0006361A" w:rsidRPr="00B21BDE" w:rsidRDefault="0006361A">
            <w:pPr>
              <w:spacing w:after="0" w:line="240" w:lineRule="auto"/>
              <w:rPr>
                <w:rFonts w:eastAsia="Times New Roman" w:cstheme="minorHAnsi"/>
                <w:sz w:val="20"/>
                <w:szCs w:val="20"/>
              </w:rPr>
            </w:pPr>
            <w:r>
              <w:rPr>
                <w:rFonts w:eastAsia="Times New Roman" w:cstheme="minorHAnsi"/>
                <w:sz w:val="20"/>
                <w:szCs w:val="20"/>
              </w:rPr>
              <w:t>Design feature – consideration – verify final text</w:t>
            </w:r>
          </w:p>
        </w:tc>
        <w:tc>
          <w:tcPr>
            <w:tcW w:w="1911" w:type="dxa"/>
          </w:tcPr>
          <w:p w14:paraId="2CD34F5C" w14:textId="77777777" w:rsidR="0006361A" w:rsidRPr="00B21BDE" w:rsidRDefault="0006361A">
            <w:pPr>
              <w:spacing w:after="0" w:line="240" w:lineRule="auto"/>
              <w:rPr>
                <w:rFonts w:eastAsia="Times New Roman" w:cstheme="minorHAnsi"/>
                <w:sz w:val="20"/>
                <w:szCs w:val="20"/>
              </w:rPr>
            </w:pPr>
          </w:p>
        </w:tc>
        <w:tc>
          <w:tcPr>
            <w:tcW w:w="1712" w:type="dxa"/>
          </w:tcPr>
          <w:p w14:paraId="41985643" w14:textId="77777777" w:rsidR="0006361A" w:rsidRPr="00B21BDE" w:rsidRDefault="0006361A">
            <w:pPr>
              <w:spacing w:after="0" w:line="240" w:lineRule="auto"/>
              <w:rPr>
                <w:rFonts w:eastAsia="Times New Roman" w:cstheme="minorHAnsi"/>
                <w:sz w:val="20"/>
                <w:szCs w:val="20"/>
              </w:rPr>
            </w:pPr>
          </w:p>
        </w:tc>
      </w:tr>
      <w:tr w:rsidR="0006361A" w:rsidRPr="009A6D33" w14:paraId="28AABF4B" w14:textId="77777777" w:rsidTr="004347CF">
        <w:trPr>
          <w:trHeight w:val="300"/>
        </w:trPr>
        <w:tc>
          <w:tcPr>
            <w:tcW w:w="1022" w:type="dxa"/>
            <w:shd w:val="clear" w:color="auto" w:fill="auto"/>
            <w:noWrap/>
            <w:vAlign w:val="bottom"/>
          </w:tcPr>
          <w:p w14:paraId="7AEC5F90" w14:textId="6AC63A23"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3.2.3.4</w:t>
            </w:r>
          </w:p>
        </w:tc>
        <w:tc>
          <w:tcPr>
            <w:tcW w:w="4553" w:type="dxa"/>
            <w:shd w:val="clear" w:color="auto" w:fill="auto"/>
            <w:noWrap/>
            <w:vAlign w:val="bottom"/>
          </w:tcPr>
          <w:p w14:paraId="591B030F" w14:textId="0F924E2F"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Glare</w:t>
            </w:r>
          </w:p>
        </w:tc>
        <w:tc>
          <w:tcPr>
            <w:tcW w:w="1800" w:type="dxa"/>
            <w:shd w:val="clear" w:color="auto" w:fill="auto"/>
            <w:noWrap/>
            <w:vAlign w:val="bottom"/>
          </w:tcPr>
          <w:p w14:paraId="7C513814" w14:textId="4AE3D841" w:rsidR="0006361A" w:rsidRPr="006634FF"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52E14B1B"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280B1DC2"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D8151E0"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52ED344" w14:textId="1CEE7E6A"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Design feature – consideration – verify final text</w:t>
            </w:r>
          </w:p>
        </w:tc>
        <w:tc>
          <w:tcPr>
            <w:tcW w:w="1911" w:type="dxa"/>
          </w:tcPr>
          <w:p w14:paraId="206BD031" w14:textId="77777777" w:rsidR="0006361A" w:rsidRPr="00B21BDE" w:rsidRDefault="0006361A" w:rsidP="0006361A">
            <w:pPr>
              <w:spacing w:after="0" w:line="240" w:lineRule="auto"/>
              <w:rPr>
                <w:rFonts w:eastAsia="Times New Roman" w:cstheme="minorHAnsi"/>
                <w:sz w:val="20"/>
                <w:szCs w:val="20"/>
              </w:rPr>
            </w:pPr>
          </w:p>
        </w:tc>
        <w:tc>
          <w:tcPr>
            <w:tcW w:w="1712" w:type="dxa"/>
          </w:tcPr>
          <w:p w14:paraId="631E9E4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B2543CE" w14:textId="77777777" w:rsidTr="004347CF">
        <w:trPr>
          <w:trHeight w:val="300"/>
        </w:trPr>
        <w:tc>
          <w:tcPr>
            <w:tcW w:w="1022" w:type="dxa"/>
            <w:shd w:val="clear" w:color="auto" w:fill="auto"/>
            <w:noWrap/>
            <w:vAlign w:val="bottom"/>
          </w:tcPr>
          <w:p w14:paraId="1412922A" w14:textId="7E5DE927"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3.2.3.8</w:t>
            </w:r>
          </w:p>
        </w:tc>
        <w:tc>
          <w:tcPr>
            <w:tcW w:w="4553" w:type="dxa"/>
            <w:shd w:val="clear" w:color="auto" w:fill="auto"/>
            <w:noWrap/>
            <w:vAlign w:val="bottom"/>
          </w:tcPr>
          <w:p w14:paraId="277E0FC7" w14:textId="24326D2C"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Meteorlogical optical range</w:t>
            </w:r>
          </w:p>
        </w:tc>
        <w:tc>
          <w:tcPr>
            <w:tcW w:w="1800" w:type="dxa"/>
            <w:shd w:val="clear" w:color="auto" w:fill="auto"/>
            <w:noWrap/>
            <w:vAlign w:val="bottom"/>
          </w:tcPr>
          <w:p w14:paraId="2A3019D0" w14:textId="77777777" w:rsidR="0006361A" w:rsidRPr="006634FF"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125B1635"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4B6FBA55"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184C28D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CC8AC4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985311F" w14:textId="77777777" w:rsidR="0006361A" w:rsidRPr="00B21BDE" w:rsidRDefault="0006361A" w:rsidP="0006361A">
            <w:pPr>
              <w:spacing w:after="0" w:line="240" w:lineRule="auto"/>
              <w:rPr>
                <w:rFonts w:eastAsia="Times New Roman" w:cstheme="minorHAnsi"/>
                <w:sz w:val="20"/>
                <w:szCs w:val="20"/>
              </w:rPr>
            </w:pPr>
          </w:p>
        </w:tc>
        <w:tc>
          <w:tcPr>
            <w:tcW w:w="1712" w:type="dxa"/>
          </w:tcPr>
          <w:p w14:paraId="05BA679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1EB9ACE" w14:textId="2DC9FCF1" w:rsidTr="004347CF">
        <w:trPr>
          <w:trHeight w:val="300"/>
        </w:trPr>
        <w:tc>
          <w:tcPr>
            <w:tcW w:w="1022" w:type="dxa"/>
            <w:shd w:val="clear" w:color="auto" w:fill="auto"/>
            <w:noWrap/>
            <w:vAlign w:val="bottom"/>
          </w:tcPr>
          <w:p w14:paraId="6A312705" w14:textId="041D86AF"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3.2.4</w:t>
            </w:r>
          </w:p>
        </w:tc>
        <w:tc>
          <w:tcPr>
            <w:tcW w:w="4553" w:type="dxa"/>
            <w:shd w:val="clear" w:color="auto" w:fill="auto"/>
            <w:noWrap/>
            <w:vAlign w:val="bottom"/>
          </w:tcPr>
          <w:p w14:paraId="7AB2DF54" w14:textId="7BC48A0A"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Miscellaneous</w:t>
            </w:r>
          </w:p>
        </w:tc>
        <w:tc>
          <w:tcPr>
            <w:tcW w:w="1800" w:type="dxa"/>
            <w:shd w:val="clear" w:color="auto" w:fill="auto"/>
            <w:noWrap/>
            <w:vAlign w:val="bottom"/>
          </w:tcPr>
          <w:p w14:paraId="3B2E84AA" w14:textId="3DF090C0"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02A43E03" w14:textId="50EDFDF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A7D0485"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48CE4E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ECE0C25" w14:textId="5B247565" w:rsidR="0006361A" w:rsidRDefault="0052498E" w:rsidP="0006361A">
            <w:pPr>
              <w:spacing w:after="0" w:line="240" w:lineRule="auto"/>
              <w:rPr>
                <w:rFonts w:eastAsia="Times New Roman" w:cstheme="minorHAnsi"/>
                <w:sz w:val="20"/>
                <w:szCs w:val="20"/>
              </w:rPr>
            </w:pPr>
            <w:r>
              <w:rPr>
                <w:rFonts w:eastAsia="Times New Roman" w:cstheme="minorHAnsi"/>
                <w:sz w:val="20"/>
                <w:szCs w:val="20"/>
              </w:rPr>
              <w:t>Conspicuity</w:t>
            </w:r>
          </w:p>
          <w:p w14:paraId="1F0F619C" w14:textId="155055B9" w:rsidR="0052498E" w:rsidRPr="00B21BDE" w:rsidRDefault="0052498E" w:rsidP="0006361A">
            <w:pPr>
              <w:spacing w:after="0" w:line="240" w:lineRule="auto"/>
              <w:rPr>
                <w:rFonts w:eastAsia="Times New Roman" w:cstheme="minorHAnsi"/>
                <w:sz w:val="20"/>
                <w:szCs w:val="20"/>
              </w:rPr>
            </w:pPr>
            <w:r>
              <w:rPr>
                <w:rFonts w:eastAsia="Times New Roman" w:cstheme="minorHAnsi"/>
                <w:sz w:val="20"/>
                <w:szCs w:val="20"/>
              </w:rPr>
              <w:t>Suggest changing the title</w:t>
            </w:r>
          </w:p>
        </w:tc>
        <w:tc>
          <w:tcPr>
            <w:tcW w:w="1911" w:type="dxa"/>
          </w:tcPr>
          <w:p w14:paraId="37C70F38" w14:textId="68DDC65A" w:rsidR="0006361A" w:rsidRPr="00B21BDE" w:rsidRDefault="0006361A" w:rsidP="0006361A">
            <w:pPr>
              <w:spacing w:after="0" w:line="240" w:lineRule="auto"/>
              <w:rPr>
                <w:rFonts w:eastAsia="Times New Roman" w:cstheme="minorHAnsi"/>
                <w:sz w:val="20"/>
                <w:szCs w:val="20"/>
              </w:rPr>
            </w:pPr>
          </w:p>
        </w:tc>
        <w:tc>
          <w:tcPr>
            <w:tcW w:w="1712" w:type="dxa"/>
          </w:tcPr>
          <w:p w14:paraId="38F96B7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722530E" w14:textId="77777777" w:rsidTr="004347CF">
        <w:trPr>
          <w:trHeight w:val="300"/>
        </w:trPr>
        <w:tc>
          <w:tcPr>
            <w:tcW w:w="1022" w:type="dxa"/>
            <w:shd w:val="clear" w:color="auto" w:fill="auto"/>
            <w:noWrap/>
            <w:vAlign w:val="bottom"/>
          </w:tcPr>
          <w:p w14:paraId="7F049551" w14:textId="4C60E1BF" w:rsidR="0006361A" w:rsidRPr="006634FF" w:rsidRDefault="0052498E" w:rsidP="0006361A">
            <w:pPr>
              <w:spacing w:after="0" w:line="240" w:lineRule="auto"/>
              <w:rPr>
                <w:rFonts w:eastAsia="Times New Roman" w:cstheme="minorHAnsi"/>
                <w:sz w:val="20"/>
                <w:szCs w:val="20"/>
              </w:rPr>
            </w:pPr>
            <w:r>
              <w:rPr>
                <w:rFonts w:eastAsia="Times New Roman" w:cstheme="minorHAnsi"/>
                <w:sz w:val="20"/>
                <w:szCs w:val="20"/>
              </w:rPr>
              <w:t>3.2.4.1</w:t>
            </w:r>
          </w:p>
        </w:tc>
        <w:tc>
          <w:tcPr>
            <w:tcW w:w="4553" w:type="dxa"/>
            <w:shd w:val="clear" w:color="auto" w:fill="auto"/>
            <w:noWrap/>
            <w:vAlign w:val="bottom"/>
          </w:tcPr>
          <w:p w14:paraId="6DE143E0" w14:textId="42EC1D13" w:rsidR="0006361A" w:rsidRPr="006634FF" w:rsidRDefault="0052498E" w:rsidP="0006361A">
            <w:pPr>
              <w:spacing w:after="0" w:line="240" w:lineRule="auto"/>
              <w:rPr>
                <w:rFonts w:eastAsia="Times New Roman" w:cstheme="minorHAnsi"/>
                <w:sz w:val="20"/>
                <w:szCs w:val="20"/>
              </w:rPr>
            </w:pPr>
            <w:r>
              <w:rPr>
                <w:rFonts w:eastAsia="Times New Roman" w:cstheme="minorHAnsi"/>
                <w:sz w:val="20"/>
                <w:szCs w:val="20"/>
              </w:rPr>
              <w:t>Audible signals</w:t>
            </w:r>
          </w:p>
        </w:tc>
        <w:tc>
          <w:tcPr>
            <w:tcW w:w="1800" w:type="dxa"/>
            <w:shd w:val="clear" w:color="auto" w:fill="auto"/>
            <w:noWrap/>
            <w:vAlign w:val="bottom"/>
          </w:tcPr>
          <w:p w14:paraId="75F5E786" w14:textId="77777777" w:rsidR="0006361A" w:rsidRPr="006634FF"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75C00952"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6332828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3C74D7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FF48E53" w14:textId="51216204" w:rsidR="0006361A" w:rsidRPr="00B21BDE" w:rsidRDefault="0052498E" w:rsidP="0006361A">
            <w:pPr>
              <w:spacing w:after="0" w:line="240" w:lineRule="auto"/>
              <w:rPr>
                <w:rFonts w:eastAsia="Times New Roman" w:cstheme="minorHAnsi"/>
                <w:sz w:val="20"/>
                <w:szCs w:val="20"/>
              </w:rPr>
            </w:pPr>
            <w:r>
              <w:rPr>
                <w:rFonts w:eastAsia="Times New Roman" w:cstheme="minorHAnsi"/>
                <w:sz w:val="20"/>
                <w:szCs w:val="20"/>
              </w:rPr>
              <w:t>p. 47 examples of audible could be added to beginning of doc as more examples then horns</w:t>
            </w:r>
          </w:p>
        </w:tc>
        <w:tc>
          <w:tcPr>
            <w:tcW w:w="1911" w:type="dxa"/>
          </w:tcPr>
          <w:p w14:paraId="5404DECB" w14:textId="77777777" w:rsidR="0006361A" w:rsidRPr="00B21BDE" w:rsidRDefault="0006361A" w:rsidP="0006361A">
            <w:pPr>
              <w:spacing w:after="0" w:line="240" w:lineRule="auto"/>
              <w:rPr>
                <w:rFonts w:eastAsia="Times New Roman" w:cstheme="minorHAnsi"/>
                <w:sz w:val="20"/>
                <w:szCs w:val="20"/>
              </w:rPr>
            </w:pPr>
          </w:p>
        </w:tc>
        <w:tc>
          <w:tcPr>
            <w:tcW w:w="1712" w:type="dxa"/>
          </w:tcPr>
          <w:p w14:paraId="59E3E703" w14:textId="77777777" w:rsidR="0006361A" w:rsidRPr="00B21BDE" w:rsidRDefault="0006361A" w:rsidP="0006361A">
            <w:pPr>
              <w:spacing w:after="0" w:line="240" w:lineRule="auto"/>
              <w:rPr>
                <w:rFonts w:eastAsia="Times New Roman" w:cstheme="minorHAnsi"/>
                <w:sz w:val="20"/>
                <w:szCs w:val="20"/>
              </w:rPr>
            </w:pPr>
          </w:p>
        </w:tc>
      </w:tr>
      <w:tr w:rsidR="0052498E" w:rsidRPr="009A6D33" w14:paraId="0E5BB8E4" w14:textId="77777777" w:rsidTr="004347CF">
        <w:trPr>
          <w:trHeight w:val="300"/>
        </w:trPr>
        <w:tc>
          <w:tcPr>
            <w:tcW w:w="1022" w:type="dxa"/>
            <w:shd w:val="clear" w:color="auto" w:fill="auto"/>
            <w:noWrap/>
            <w:vAlign w:val="bottom"/>
          </w:tcPr>
          <w:p w14:paraId="25ADB384" w14:textId="7D6FED4E" w:rsidR="0052498E" w:rsidRPr="003743E5" w:rsidRDefault="00D11B8E"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3.2.4.2</w:t>
            </w:r>
          </w:p>
        </w:tc>
        <w:tc>
          <w:tcPr>
            <w:tcW w:w="4553" w:type="dxa"/>
            <w:shd w:val="clear" w:color="auto" w:fill="auto"/>
            <w:noWrap/>
            <w:vAlign w:val="bottom"/>
          </w:tcPr>
          <w:p w14:paraId="13CCA6FF" w14:textId="5FFD312D" w:rsidR="0052498E" w:rsidRPr="003743E5" w:rsidRDefault="00D11B8E"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Illumination of structures</w:t>
            </w:r>
          </w:p>
        </w:tc>
        <w:tc>
          <w:tcPr>
            <w:tcW w:w="1800" w:type="dxa"/>
            <w:shd w:val="clear" w:color="auto" w:fill="auto"/>
            <w:noWrap/>
            <w:vAlign w:val="bottom"/>
          </w:tcPr>
          <w:p w14:paraId="2D2F4886" w14:textId="77777777" w:rsidR="0052498E" w:rsidRDefault="0052498E"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09FE05E3" w14:textId="77777777" w:rsidR="0052498E" w:rsidRDefault="0052498E" w:rsidP="0006361A">
            <w:pPr>
              <w:spacing w:after="0" w:line="240" w:lineRule="auto"/>
              <w:rPr>
                <w:rFonts w:eastAsia="Times New Roman" w:cstheme="minorHAnsi"/>
                <w:sz w:val="20"/>
                <w:szCs w:val="20"/>
              </w:rPr>
            </w:pPr>
          </w:p>
        </w:tc>
        <w:tc>
          <w:tcPr>
            <w:tcW w:w="2100" w:type="dxa"/>
          </w:tcPr>
          <w:p w14:paraId="71349AB2" w14:textId="77777777" w:rsidR="0052498E" w:rsidRDefault="0052498E" w:rsidP="0006361A">
            <w:pPr>
              <w:spacing w:after="0" w:line="240" w:lineRule="auto"/>
              <w:rPr>
                <w:rFonts w:eastAsia="Times New Roman" w:cstheme="minorHAnsi"/>
                <w:sz w:val="20"/>
                <w:szCs w:val="20"/>
              </w:rPr>
            </w:pPr>
          </w:p>
        </w:tc>
        <w:tc>
          <w:tcPr>
            <w:tcW w:w="1142" w:type="dxa"/>
          </w:tcPr>
          <w:p w14:paraId="0A1F9893" w14:textId="77777777" w:rsidR="0052498E" w:rsidRDefault="0052498E" w:rsidP="0006361A">
            <w:pPr>
              <w:spacing w:after="0" w:line="240" w:lineRule="auto"/>
              <w:rPr>
                <w:rFonts w:eastAsia="Times New Roman" w:cstheme="minorHAnsi"/>
                <w:sz w:val="20"/>
                <w:szCs w:val="20"/>
              </w:rPr>
            </w:pPr>
          </w:p>
        </w:tc>
        <w:tc>
          <w:tcPr>
            <w:tcW w:w="2040" w:type="dxa"/>
          </w:tcPr>
          <w:p w14:paraId="17389B77" w14:textId="29B4C0C4" w:rsidR="0052498E" w:rsidRDefault="00D11B8E" w:rsidP="0006361A">
            <w:pPr>
              <w:spacing w:after="0" w:line="240" w:lineRule="auto"/>
              <w:rPr>
                <w:rFonts w:eastAsia="Times New Roman" w:cstheme="minorHAnsi"/>
                <w:sz w:val="20"/>
                <w:szCs w:val="20"/>
              </w:rPr>
            </w:pPr>
            <w:r>
              <w:rPr>
                <w:rFonts w:eastAsia="Times New Roman" w:cstheme="minorHAnsi"/>
                <w:sz w:val="20"/>
                <w:szCs w:val="20"/>
              </w:rPr>
              <w:t>Sweden- lighted aid and illuminate daymarks - safer</w:t>
            </w:r>
          </w:p>
          <w:p w14:paraId="1836AC49"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Heritage lighthouse</w:t>
            </w:r>
          </w:p>
          <w:p w14:paraId="31C606EE"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Guideline 1061</w:t>
            </w:r>
          </w:p>
          <w:p w14:paraId="5E7F2E7B"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MBS aligned</w:t>
            </w:r>
          </w:p>
          <w:p w14:paraId="7D2339D2" w14:textId="77777777" w:rsidR="00D11B8E" w:rsidRDefault="00D11B8E" w:rsidP="0006361A">
            <w:pPr>
              <w:spacing w:after="0" w:line="240" w:lineRule="auto"/>
              <w:rPr>
                <w:rFonts w:eastAsia="Times New Roman" w:cstheme="minorHAnsi"/>
                <w:sz w:val="20"/>
                <w:szCs w:val="20"/>
              </w:rPr>
            </w:pPr>
          </w:p>
          <w:p w14:paraId="792D0741" w14:textId="3E5D2912"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 xml:space="preserve">Not reflected outward </w:t>
            </w:r>
          </w:p>
        </w:tc>
        <w:tc>
          <w:tcPr>
            <w:tcW w:w="1911" w:type="dxa"/>
          </w:tcPr>
          <w:p w14:paraId="4F7C503C" w14:textId="77777777" w:rsidR="0052498E" w:rsidRDefault="0052498E" w:rsidP="0006361A">
            <w:pPr>
              <w:spacing w:after="0" w:line="240" w:lineRule="auto"/>
              <w:rPr>
                <w:rFonts w:eastAsia="Times New Roman" w:cstheme="minorHAnsi"/>
                <w:sz w:val="20"/>
                <w:szCs w:val="20"/>
              </w:rPr>
            </w:pPr>
          </w:p>
        </w:tc>
        <w:tc>
          <w:tcPr>
            <w:tcW w:w="1712" w:type="dxa"/>
          </w:tcPr>
          <w:p w14:paraId="6F1EDEF1" w14:textId="77777777" w:rsidR="0052498E" w:rsidRDefault="0052498E" w:rsidP="0006361A">
            <w:pPr>
              <w:spacing w:after="0" w:line="240" w:lineRule="auto"/>
              <w:rPr>
                <w:rFonts w:eastAsia="Times New Roman" w:cstheme="minorHAnsi"/>
                <w:sz w:val="20"/>
                <w:szCs w:val="20"/>
              </w:rPr>
            </w:pPr>
          </w:p>
        </w:tc>
      </w:tr>
      <w:tr w:rsidR="0006361A" w:rsidRPr="009A6D33" w14:paraId="69230410" w14:textId="539D6E41" w:rsidTr="004347CF">
        <w:trPr>
          <w:trHeight w:val="300"/>
        </w:trPr>
        <w:tc>
          <w:tcPr>
            <w:tcW w:w="1022" w:type="dxa"/>
            <w:shd w:val="clear" w:color="auto" w:fill="auto"/>
            <w:noWrap/>
            <w:vAlign w:val="bottom"/>
          </w:tcPr>
          <w:p w14:paraId="47D60D7C" w14:textId="59B006AF" w:rsidR="0006361A" w:rsidRPr="003743E5" w:rsidRDefault="0006361A" w:rsidP="0006361A">
            <w:pPr>
              <w:spacing w:after="0" w:line="240" w:lineRule="auto"/>
              <w:rPr>
                <w:rFonts w:eastAsia="Times New Roman" w:cstheme="minorHAnsi"/>
                <w:sz w:val="20"/>
                <w:szCs w:val="20"/>
                <w:highlight w:val="yellow"/>
              </w:rPr>
            </w:pPr>
          </w:p>
        </w:tc>
        <w:tc>
          <w:tcPr>
            <w:tcW w:w="4553" w:type="dxa"/>
            <w:shd w:val="clear" w:color="auto" w:fill="auto"/>
            <w:noWrap/>
            <w:vAlign w:val="bottom"/>
          </w:tcPr>
          <w:p w14:paraId="79D01F7E" w14:textId="50FD5B6A" w:rsidR="0006361A" w:rsidRPr="003743E5" w:rsidRDefault="0006361A" w:rsidP="0006361A">
            <w:pPr>
              <w:spacing w:after="0" w:line="240" w:lineRule="auto"/>
              <w:rPr>
                <w:rFonts w:eastAsia="Times New Roman" w:cstheme="minorHAnsi"/>
                <w:sz w:val="20"/>
                <w:szCs w:val="20"/>
                <w:highlight w:val="yellow"/>
              </w:rPr>
            </w:pPr>
          </w:p>
        </w:tc>
        <w:tc>
          <w:tcPr>
            <w:tcW w:w="1800" w:type="dxa"/>
            <w:shd w:val="clear" w:color="auto" w:fill="auto"/>
            <w:noWrap/>
            <w:vAlign w:val="bottom"/>
          </w:tcPr>
          <w:p w14:paraId="40550F9F" w14:textId="01989064"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A452181" w14:textId="0E039E8C"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76B0C8BF" w14:textId="536CD5C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610F22A3" w14:textId="77777777" w:rsidR="0006361A" w:rsidRDefault="0006361A" w:rsidP="0006361A">
            <w:pPr>
              <w:spacing w:after="0" w:line="240" w:lineRule="auto"/>
              <w:rPr>
                <w:rFonts w:eastAsia="Times New Roman" w:cstheme="minorHAnsi"/>
                <w:sz w:val="20"/>
                <w:szCs w:val="20"/>
              </w:rPr>
            </w:pPr>
          </w:p>
        </w:tc>
        <w:tc>
          <w:tcPr>
            <w:tcW w:w="2040" w:type="dxa"/>
          </w:tcPr>
          <w:p w14:paraId="7059FF04" w14:textId="77777777" w:rsidR="0006361A" w:rsidRDefault="0006361A" w:rsidP="0006361A">
            <w:pPr>
              <w:spacing w:after="0" w:line="240" w:lineRule="auto"/>
              <w:rPr>
                <w:rFonts w:eastAsia="Times New Roman" w:cstheme="minorHAnsi"/>
                <w:sz w:val="20"/>
                <w:szCs w:val="20"/>
              </w:rPr>
            </w:pPr>
          </w:p>
        </w:tc>
        <w:tc>
          <w:tcPr>
            <w:tcW w:w="1911" w:type="dxa"/>
          </w:tcPr>
          <w:p w14:paraId="08C527A0" w14:textId="2C205B44" w:rsidR="0006361A" w:rsidRDefault="0006361A" w:rsidP="0006361A">
            <w:pPr>
              <w:spacing w:after="0" w:line="240" w:lineRule="auto"/>
              <w:rPr>
                <w:rFonts w:eastAsia="Times New Roman" w:cstheme="minorHAnsi"/>
                <w:sz w:val="20"/>
                <w:szCs w:val="20"/>
              </w:rPr>
            </w:pPr>
          </w:p>
        </w:tc>
        <w:tc>
          <w:tcPr>
            <w:tcW w:w="1712" w:type="dxa"/>
          </w:tcPr>
          <w:p w14:paraId="599B9744" w14:textId="77777777" w:rsidR="0006361A" w:rsidRDefault="0006361A" w:rsidP="0006361A">
            <w:pPr>
              <w:spacing w:after="0" w:line="240" w:lineRule="auto"/>
              <w:rPr>
                <w:rFonts w:eastAsia="Times New Roman" w:cstheme="minorHAnsi"/>
                <w:sz w:val="20"/>
                <w:szCs w:val="20"/>
              </w:rPr>
            </w:pPr>
          </w:p>
        </w:tc>
      </w:tr>
      <w:tr w:rsidR="0006361A" w:rsidRPr="009A6D33" w14:paraId="525BCF26" w14:textId="4106FBDF" w:rsidTr="004347CF">
        <w:trPr>
          <w:trHeight w:val="300"/>
        </w:trPr>
        <w:tc>
          <w:tcPr>
            <w:tcW w:w="1022" w:type="dxa"/>
            <w:shd w:val="clear" w:color="auto" w:fill="auto"/>
            <w:noWrap/>
            <w:vAlign w:val="bottom"/>
          </w:tcPr>
          <w:p w14:paraId="37BE0262" w14:textId="5B0CE5A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3.3</w:t>
            </w:r>
          </w:p>
        </w:tc>
        <w:tc>
          <w:tcPr>
            <w:tcW w:w="4553" w:type="dxa"/>
            <w:shd w:val="clear" w:color="auto" w:fill="auto"/>
            <w:noWrap/>
            <w:vAlign w:val="bottom"/>
          </w:tcPr>
          <w:p w14:paraId="0F6E4744" w14:textId="18D2A58A"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Visual Aids to Navigation Technology</w:t>
            </w:r>
          </w:p>
        </w:tc>
        <w:tc>
          <w:tcPr>
            <w:tcW w:w="1800" w:type="dxa"/>
            <w:shd w:val="clear" w:color="auto" w:fill="auto"/>
            <w:noWrap/>
            <w:vAlign w:val="bottom"/>
          </w:tcPr>
          <w:p w14:paraId="14B0B121" w14:textId="64255441"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59880605" w14:textId="071E398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FEA44B7"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3A8B38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61C0C173" w14:textId="77777777" w:rsidR="0006361A" w:rsidRDefault="00D11B8E" w:rsidP="0006361A">
            <w:pPr>
              <w:spacing w:after="0" w:line="240" w:lineRule="auto"/>
              <w:rPr>
                <w:rFonts w:eastAsia="Times New Roman" w:cstheme="minorHAnsi"/>
                <w:sz w:val="20"/>
                <w:szCs w:val="20"/>
              </w:rPr>
            </w:pPr>
            <w:r>
              <w:rPr>
                <w:rFonts w:eastAsia="Times New Roman" w:cstheme="minorHAnsi"/>
                <w:sz w:val="20"/>
                <w:szCs w:val="20"/>
              </w:rPr>
              <w:t xml:space="preserve">Perhaps </w:t>
            </w:r>
            <w:r w:rsidR="00F97268">
              <w:rPr>
                <w:rFonts w:eastAsia="Times New Roman" w:cstheme="minorHAnsi"/>
                <w:sz w:val="20"/>
                <w:szCs w:val="20"/>
              </w:rPr>
              <w:t>indicate that LED have some limitations, frequency disruption and visibility</w:t>
            </w:r>
          </w:p>
          <w:p w14:paraId="59C4CCB7" w14:textId="3784613E" w:rsidR="00F97268" w:rsidRPr="00B21BDE" w:rsidRDefault="00F97268" w:rsidP="0006361A">
            <w:pPr>
              <w:spacing w:after="0" w:line="240" w:lineRule="auto"/>
              <w:rPr>
                <w:rFonts w:eastAsia="Times New Roman" w:cstheme="minorHAnsi"/>
                <w:sz w:val="20"/>
                <w:szCs w:val="20"/>
              </w:rPr>
            </w:pPr>
            <w:r>
              <w:rPr>
                <w:rFonts w:eastAsia="Times New Roman" w:cstheme="minorHAnsi"/>
                <w:sz w:val="20"/>
                <w:szCs w:val="20"/>
              </w:rPr>
              <w:t>Probably for the guideline or recommendation and update with reference</w:t>
            </w:r>
          </w:p>
        </w:tc>
        <w:tc>
          <w:tcPr>
            <w:tcW w:w="1911" w:type="dxa"/>
          </w:tcPr>
          <w:p w14:paraId="71990AAD" w14:textId="479928F3" w:rsidR="0006361A" w:rsidRPr="00B21BDE" w:rsidRDefault="0006361A" w:rsidP="0006361A">
            <w:pPr>
              <w:spacing w:after="0" w:line="240" w:lineRule="auto"/>
              <w:rPr>
                <w:rFonts w:eastAsia="Times New Roman" w:cstheme="minorHAnsi"/>
                <w:sz w:val="20"/>
                <w:szCs w:val="20"/>
              </w:rPr>
            </w:pPr>
          </w:p>
        </w:tc>
        <w:tc>
          <w:tcPr>
            <w:tcW w:w="1712" w:type="dxa"/>
          </w:tcPr>
          <w:p w14:paraId="43F970A1" w14:textId="77777777" w:rsidR="0006361A" w:rsidRPr="00B21BDE" w:rsidRDefault="0006361A" w:rsidP="0006361A">
            <w:pPr>
              <w:spacing w:after="0" w:line="240" w:lineRule="auto"/>
              <w:rPr>
                <w:rFonts w:eastAsia="Times New Roman" w:cstheme="minorHAnsi"/>
                <w:sz w:val="20"/>
                <w:szCs w:val="20"/>
              </w:rPr>
            </w:pPr>
          </w:p>
        </w:tc>
      </w:tr>
      <w:tr w:rsidR="005E0B32" w:rsidRPr="009A6D33" w14:paraId="10B9D395" w14:textId="77777777" w:rsidTr="004347CF">
        <w:trPr>
          <w:trHeight w:val="300"/>
        </w:trPr>
        <w:tc>
          <w:tcPr>
            <w:tcW w:w="1022" w:type="dxa"/>
            <w:shd w:val="clear" w:color="auto" w:fill="auto"/>
            <w:noWrap/>
            <w:vAlign w:val="bottom"/>
          </w:tcPr>
          <w:p w14:paraId="35E85271" w14:textId="17101036" w:rsidR="005E0B32" w:rsidRPr="006634FF" w:rsidRDefault="005E0B32" w:rsidP="0006361A">
            <w:pPr>
              <w:spacing w:after="0" w:line="240" w:lineRule="auto"/>
              <w:rPr>
                <w:rFonts w:eastAsia="Times New Roman" w:cstheme="minorHAnsi"/>
                <w:sz w:val="20"/>
                <w:szCs w:val="20"/>
              </w:rPr>
            </w:pPr>
            <w:r>
              <w:rPr>
                <w:rFonts w:eastAsia="Times New Roman" w:cstheme="minorHAnsi"/>
                <w:sz w:val="20"/>
                <w:szCs w:val="20"/>
              </w:rPr>
              <w:t>3.3.1</w:t>
            </w:r>
          </w:p>
        </w:tc>
        <w:tc>
          <w:tcPr>
            <w:tcW w:w="4553" w:type="dxa"/>
            <w:shd w:val="clear" w:color="auto" w:fill="auto"/>
            <w:noWrap/>
            <w:vAlign w:val="bottom"/>
          </w:tcPr>
          <w:p w14:paraId="2CAF8674" w14:textId="02BFE3E3" w:rsidR="005E0B32" w:rsidRPr="006634FF" w:rsidRDefault="005E0B32" w:rsidP="0006361A">
            <w:pPr>
              <w:spacing w:after="0" w:line="240" w:lineRule="auto"/>
              <w:rPr>
                <w:rFonts w:eastAsia="Times New Roman" w:cstheme="minorHAnsi"/>
                <w:sz w:val="20"/>
                <w:szCs w:val="20"/>
              </w:rPr>
            </w:pPr>
            <w:r>
              <w:rPr>
                <w:rFonts w:eastAsia="Times New Roman" w:cstheme="minorHAnsi"/>
                <w:sz w:val="20"/>
                <w:szCs w:val="20"/>
              </w:rPr>
              <w:t>DAYMARKS</w:t>
            </w:r>
          </w:p>
        </w:tc>
        <w:tc>
          <w:tcPr>
            <w:tcW w:w="1800" w:type="dxa"/>
            <w:shd w:val="clear" w:color="auto" w:fill="auto"/>
            <w:noWrap/>
            <w:vAlign w:val="bottom"/>
          </w:tcPr>
          <w:p w14:paraId="64C5DBF7" w14:textId="111E5EEF" w:rsidR="005E0B32" w:rsidRPr="006634FF" w:rsidRDefault="005E0B32"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15948C0B" w14:textId="77777777" w:rsidR="005E0B32" w:rsidRPr="00B21BDE" w:rsidRDefault="005E0B32" w:rsidP="0006361A">
            <w:pPr>
              <w:spacing w:after="0" w:line="240" w:lineRule="auto"/>
              <w:rPr>
                <w:rFonts w:eastAsia="Times New Roman" w:cstheme="minorHAnsi"/>
                <w:sz w:val="20"/>
                <w:szCs w:val="20"/>
              </w:rPr>
            </w:pPr>
          </w:p>
        </w:tc>
        <w:tc>
          <w:tcPr>
            <w:tcW w:w="2100" w:type="dxa"/>
          </w:tcPr>
          <w:p w14:paraId="7ECD3864" w14:textId="77777777" w:rsidR="005E0B32" w:rsidRPr="00B21BDE" w:rsidRDefault="005E0B32" w:rsidP="0006361A">
            <w:pPr>
              <w:spacing w:after="0" w:line="240" w:lineRule="auto"/>
              <w:rPr>
                <w:rFonts w:eastAsia="Times New Roman" w:cstheme="minorHAnsi"/>
                <w:sz w:val="20"/>
                <w:szCs w:val="20"/>
              </w:rPr>
            </w:pPr>
          </w:p>
        </w:tc>
        <w:tc>
          <w:tcPr>
            <w:tcW w:w="1142" w:type="dxa"/>
          </w:tcPr>
          <w:p w14:paraId="21F94F96" w14:textId="77777777" w:rsidR="005E0B32" w:rsidRPr="00B21BDE" w:rsidRDefault="005E0B32" w:rsidP="0006361A">
            <w:pPr>
              <w:spacing w:after="0" w:line="240" w:lineRule="auto"/>
              <w:rPr>
                <w:rFonts w:eastAsia="Times New Roman" w:cstheme="minorHAnsi"/>
                <w:sz w:val="20"/>
                <w:szCs w:val="20"/>
              </w:rPr>
            </w:pPr>
          </w:p>
        </w:tc>
        <w:tc>
          <w:tcPr>
            <w:tcW w:w="2040" w:type="dxa"/>
          </w:tcPr>
          <w:p w14:paraId="746EFFB0" w14:textId="4C9D515C" w:rsidR="005E0B32" w:rsidRPr="00B21BDE" w:rsidRDefault="005E0B32" w:rsidP="005E0B32">
            <w:pPr>
              <w:spacing w:after="0" w:line="240" w:lineRule="auto"/>
              <w:rPr>
                <w:rFonts w:eastAsia="Times New Roman" w:cstheme="minorHAnsi"/>
                <w:sz w:val="20"/>
                <w:szCs w:val="20"/>
              </w:rPr>
            </w:pPr>
            <w:r>
              <w:rPr>
                <w:rFonts w:eastAsia="Times New Roman" w:cstheme="minorHAnsi"/>
                <w:sz w:val="20"/>
                <w:szCs w:val="20"/>
              </w:rPr>
              <w:t>Refers to day board in the first sentence, be consistent with wording</w:t>
            </w:r>
          </w:p>
        </w:tc>
        <w:tc>
          <w:tcPr>
            <w:tcW w:w="1911" w:type="dxa"/>
          </w:tcPr>
          <w:p w14:paraId="6153E6BE" w14:textId="77777777" w:rsidR="005E0B32" w:rsidRPr="00B21BDE" w:rsidRDefault="005E0B32" w:rsidP="0006361A">
            <w:pPr>
              <w:spacing w:after="0" w:line="240" w:lineRule="auto"/>
              <w:rPr>
                <w:rFonts w:eastAsia="Times New Roman" w:cstheme="minorHAnsi"/>
                <w:sz w:val="20"/>
                <w:szCs w:val="20"/>
              </w:rPr>
            </w:pPr>
          </w:p>
        </w:tc>
        <w:tc>
          <w:tcPr>
            <w:tcW w:w="1712" w:type="dxa"/>
          </w:tcPr>
          <w:p w14:paraId="6AC7DEC3" w14:textId="77777777" w:rsidR="005E0B32" w:rsidRPr="00B21BDE" w:rsidRDefault="005E0B32" w:rsidP="0006361A">
            <w:pPr>
              <w:spacing w:after="0" w:line="240" w:lineRule="auto"/>
              <w:rPr>
                <w:rFonts w:eastAsia="Times New Roman" w:cstheme="minorHAnsi"/>
                <w:sz w:val="20"/>
                <w:szCs w:val="20"/>
              </w:rPr>
            </w:pPr>
          </w:p>
        </w:tc>
      </w:tr>
      <w:tr w:rsidR="00411360" w:rsidRPr="009A6D33" w14:paraId="6DFFB5F3" w14:textId="77777777" w:rsidTr="004347CF">
        <w:trPr>
          <w:trHeight w:val="300"/>
        </w:trPr>
        <w:tc>
          <w:tcPr>
            <w:tcW w:w="1022" w:type="dxa"/>
            <w:shd w:val="clear" w:color="auto" w:fill="auto"/>
            <w:noWrap/>
            <w:vAlign w:val="bottom"/>
          </w:tcPr>
          <w:p w14:paraId="0192C808" w14:textId="4FE7A41E" w:rsidR="00411360" w:rsidRPr="006634FF" w:rsidRDefault="00411360" w:rsidP="0006361A">
            <w:pPr>
              <w:spacing w:after="0" w:line="240" w:lineRule="auto"/>
              <w:rPr>
                <w:rFonts w:eastAsia="Times New Roman" w:cstheme="minorHAnsi"/>
                <w:sz w:val="20"/>
                <w:szCs w:val="20"/>
              </w:rPr>
            </w:pPr>
            <w:r>
              <w:rPr>
                <w:rFonts w:eastAsia="Times New Roman" w:cstheme="minorHAnsi"/>
                <w:sz w:val="20"/>
                <w:szCs w:val="20"/>
              </w:rPr>
              <w:t>3.3.2</w:t>
            </w:r>
          </w:p>
        </w:tc>
        <w:tc>
          <w:tcPr>
            <w:tcW w:w="4553" w:type="dxa"/>
            <w:shd w:val="clear" w:color="auto" w:fill="auto"/>
            <w:noWrap/>
            <w:vAlign w:val="bottom"/>
          </w:tcPr>
          <w:p w14:paraId="77108AA2" w14:textId="159C6B18" w:rsidR="00411360" w:rsidRPr="006634FF" w:rsidRDefault="00411360" w:rsidP="0006361A">
            <w:pPr>
              <w:spacing w:after="0" w:line="240" w:lineRule="auto"/>
              <w:rPr>
                <w:rFonts w:eastAsia="Times New Roman" w:cstheme="minorHAnsi"/>
                <w:sz w:val="20"/>
                <w:szCs w:val="20"/>
              </w:rPr>
            </w:pPr>
            <w:r>
              <w:rPr>
                <w:rFonts w:eastAsia="Times New Roman" w:cstheme="minorHAnsi"/>
                <w:sz w:val="20"/>
                <w:szCs w:val="20"/>
              </w:rPr>
              <w:t xml:space="preserve">Light sources </w:t>
            </w:r>
          </w:p>
        </w:tc>
        <w:tc>
          <w:tcPr>
            <w:tcW w:w="1800" w:type="dxa"/>
            <w:shd w:val="clear" w:color="auto" w:fill="auto"/>
            <w:noWrap/>
            <w:vAlign w:val="bottom"/>
          </w:tcPr>
          <w:p w14:paraId="50A35DBD" w14:textId="069F0BD6" w:rsidR="00411360" w:rsidRPr="006634FF" w:rsidRDefault="00411360"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26500ED4" w14:textId="77777777" w:rsidR="00411360" w:rsidRPr="00B21BDE" w:rsidRDefault="00411360" w:rsidP="0006361A">
            <w:pPr>
              <w:spacing w:after="0" w:line="240" w:lineRule="auto"/>
              <w:rPr>
                <w:rFonts w:eastAsia="Times New Roman" w:cstheme="minorHAnsi"/>
                <w:sz w:val="20"/>
                <w:szCs w:val="20"/>
              </w:rPr>
            </w:pPr>
          </w:p>
        </w:tc>
        <w:tc>
          <w:tcPr>
            <w:tcW w:w="2100" w:type="dxa"/>
          </w:tcPr>
          <w:p w14:paraId="68559575" w14:textId="77777777" w:rsidR="00411360" w:rsidRPr="00B21BDE" w:rsidRDefault="00411360" w:rsidP="0006361A">
            <w:pPr>
              <w:spacing w:after="0" w:line="240" w:lineRule="auto"/>
              <w:rPr>
                <w:rFonts w:eastAsia="Times New Roman" w:cstheme="minorHAnsi"/>
                <w:sz w:val="20"/>
                <w:szCs w:val="20"/>
              </w:rPr>
            </w:pPr>
          </w:p>
        </w:tc>
        <w:tc>
          <w:tcPr>
            <w:tcW w:w="1142" w:type="dxa"/>
          </w:tcPr>
          <w:p w14:paraId="36539D6B" w14:textId="77777777" w:rsidR="00411360" w:rsidRPr="00B21BDE" w:rsidRDefault="00411360" w:rsidP="0006361A">
            <w:pPr>
              <w:spacing w:after="0" w:line="240" w:lineRule="auto"/>
              <w:rPr>
                <w:rFonts w:eastAsia="Times New Roman" w:cstheme="minorHAnsi"/>
                <w:sz w:val="20"/>
                <w:szCs w:val="20"/>
              </w:rPr>
            </w:pPr>
          </w:p>
        </w:tc>
        <w:tc>
          <w:tcPr>
            <w:tcW w:w="2040" w:type="dxa"/>
          </w:tcPr>
          <w:p w14:paraId="6B956AEC" w14:textId="77777777" w:rsidR="00411360" w:rsidRDefault="00411360" w:rsidP="0006361A">
            <w:pPr>
              <w:spacing w:after="0" w:line="240" w:lineRule="auto"/>
              <w:rPr>
                <w:rFonts w:eastAsia="Times New Roman" w:cstheme="minorHAnsi"/>
                <w:sz w:val="20"/>
                <w:szCs w:val="20"/>
              </w:rPr>
            </w:pPr>
            <w:r>
              <w:rPr>
                <w:rFonts w:eastAsia="Times New Roman" w:cstheme="minorHAnsi"/>
                <w:sz w:val="20"/>
                <w:szCs w:val="20"/>
              </w:rPr>
              <w:t>Illuminating structures</w:t>
            </w:r>
          </w:p>
          <w:p w14:paraId="40CAEBA3" w14:textId="1D9B18E0" w:rsidR="00411360" w:rsidRPr="00B21BDE" w:rsidRDefault="00411360" w:rsidP="0006361A">
            <w:pPr>
              <w:spacing w:after="0" w:line="240" w:lineRule="auto"/>
              <w:rPr>
                <w:rFonts w:eastAsia="Times New Roman" w:cstheme="minorHAnsi"/>
                <w:sz w:val="20"/>
                <w:szCs w:val="20"/>
              </w:rPr>
            </w:pPr>
            <w:r>
              <w:rPr>
                <w:rFonts w:eastAsia="Times New Roman" w:cstheme="minorHAnsi"/>
                <w:sz w:val="20"/>
                <w:szCs w:val="20"/>
              </w:rPr>
              <w:t>Example: heritage lighthouses that would not interfere with other systems in the area, can eng propose some wording? Is it here or refer to guideline / recommendation</w:t>
            </w:r>
          </w:p>
        </w:tc>
        <w:tc>
          <w:tcPr>
            <w:tcW w:w="1911" w:type="dxa"/>
          </w:tcPr>
          <w:p w14:paraId="43BE96EB" w14:textId="77777777" w:rsidR="00411360" w:rsidRPr="00B21BDE" w:rsidRDefault="00411360" w:rsidP="0006361A">
            <w:pPr>
              <w:spacing w:after="0" w:line="240" w:lineRule="auto"/>
              <w:rPr>
                <w:rFonts w:eastAsia="Times New Roman" w:cstheme="minorHAnsi"/>
                <w:sz w:val="20"/>
                <w:szCs w:val="20"/>
              </w:rPr>
            </w:pPr>
          </w:p>
        </w:tc>
        <w:tc>
          <w:tcPr>
            <w:tcW w:w="1712" w:type="dxa"/>
          </w:tcPr>
          <w:p w14:paraId="01B092E3" w14:textId="77777777" w:rsidR="00411360" w:rsidRPr="00B21BDE" w:rsidRDefault="00411360" w:rsidP="0006361A">
            <w:pPr>
              <w:spacing w:after="0" w:line="240" w:lineRule="auto"/>
              <w:rPr>
                <w:rFonts w:eastAsia="Times New Roman" w:cstheme="minorHAnsi"/>
                <w:sz w:val="20"/>
                <w:szCs w:val="20"/>
              </w:rPr>
            </w:pPr>
          </w:p>
        </w:tc>
      </w:tr>
      <w:tr w:rsidR="00F51301" w:rsidRPr="009A6D33" w14:paraId="07F294AC" w14:textId="77777777" w:rsidTr="004347CF">
        <w:trPr>
          <w:trHeight w:val="300"/>
        </w:trPr>
        <w:tc>
          <w:tcPr>
            <w:tcW w:w="1022" w:type="dxa"/>
            <w:shd w:val="clear" w:color="auto" w:fill="auto"/>
            <w:noWrap/>
            <w:vAlign w:val="bottom"/>
          </w:tcPr>
          <w:p w14:paraId="088537B0" w14:textId="274B18D7" w:rsidR="00F51301" w:rsidRPr="006634FF" w:rsidRDefault="00F51301" w:rsidP="0006361A">
            <w:pPr>
              <w:spacing w:after="0" w:line="240" w:lineRule="auto"/>
              <w:rPr>
                <w:rFonts w:eastAsia="Times New Roman" w:cstheme="minorHAnsi"/>
                <w:sz w:val="20"/>
                <w:szCs w:val="20"/>
              </w:rPr>
            </w:pPr>
            <w:r>
              <w:rPr>
                <w:rFonts w:eastAsia="Times New Roman" w:cstheme="minorHAnsi"/>
                <w:sz w:val="20"/>
                <w:szCs w:val="20"/>
              </w:rPr>
              <w:t>3.3.3</w:t>
            </w:r>
          </w:p>
        </w:tc>
        <w:tc>
          <w:tcPr>
            <w:tcW w:w="4553" w:type="dxa"/>
            <w:shd w:val="clear" w:color="auto" w:fill="auto"/>
            <w:noWrap/>
            <w:vAlign w:val="bottom"/>
          </w:tcPr>
          <w:p w14:paraId="79B613BB" w14:textId="17826DC0" w:rsidR="00F51301" w:rsidRPr="006634FF" w:rsidRDefault="00F51301" w:rsidP="0006361A">
            <w:pPr>
              <w:spacing w:after="0" w:line="240" w:lineRule="auto"/>
              <w:rPr>
                <w:rFonts w:eastAsia="Times New Roman" w:cstheme="minorHAnsi"/>
                <w:sz w:val="20"/>
                <w:szCs w:val="20"/>
              </w:rPr>
            </w:pPr>
            <w:r>
              <w:rPr>
                <w:rFonts w:eastAsia="Times New Roman" w:cstheme="minorHAnsi"/>
                <w:sz w:val="20"/>
                <w:szCs w:val="20"/>
              </w:rPr>
              <w:t>Integrated power supply</w:t>
            </w:r>
          </w:p>
        </w:tc>
        <w:tc>
          <w:tcPr>
            <w:tcW w:w="1800" w:type="dxa"/>
            <w:shd w:val="clear" w:color="auto" w:fill="auto"/>
            <w:noWrap/>
            <w:vAlign w:val="bottom"/>
          </w:tcPr>
          <w:p w14:paraId="591FE0FF" w14:textId="77777777" w:rsidR="00F51301" w:rsidRPr="006634FF" w:rsidRDefault="00F51301"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37077E6A" w14:textId="77777777" w:rsidR="00F51301" w:rsidRPr="00B21BDE" w:rsidRDefault="00F51301" w:rsidP="0006361A">
            <w:pPr>
              <w:spacing w:after="0" w:line="240" w:lineRule="auto"/>
              <w:rPr>
                <w:rFonts w:eastAsia="Times New Roman" w:cstheme="minorHAnsi"/>
                <w:sz w:val="20"/>
                <w:szCs w:val="20"/>
              </w:rPr>
            </w:pPr>
          </w:p>
        </w:tc>
        <w:tc>
          <w:tcPr>
            <w:tcW w:w="2100" w:type="dxa"/>
          </w:tcPr>
          <w:p w14:paraId="358971F0" w14:textId="77777777" w:rsidR="00F51301" w:rsidRPr="00B21BDE" w:rsidRDefault="00F51301" w:rsidP="0006361A">
            <w:pPr>
              <w:spacing w:after="0" w:line="240" w:lineRule="auto"/>
              <w:rPr>
                <w:rFonts w:eastAsia="Times New Roman" w:cstheme="minorHAnsi"/>
                <w:sz w:val="20"/>
                <w:szCs w:val="20"/>
              </w:rPr>
            </w:pPr>
          </w:p>
        </w:tc>
        <w:tc>
          <w:tcPr>
            <w:tcW w:w="1142" w:type="dxa"/>
          </w:tcPr>
          <w:p w14:paraId="74E4DE53" w14:textId="77777777" w:rsidR="00F51301" w:rsidRPr="00B21BDE" w:rsidRDefault="00F51301" w:rsidP="0006361A">
            <w:pPr>
              <w:spacing w:after="0" w:line="240" w:lineRule="auto"/>
              <w:rPr>
                <w:rFonts w:eastAsia="Times New Roman" w:cstheme="minorHAnsi"/>
                <w:sz w:val="20"/>
                <w:szCs w:val="20"/>
              </w:rPr>
            </w:pPr>
          </w:p>
        </w:tc>
        <w:tc>
          <w:tcPr>
            <w:tcW w:w="2040" w:type="dxa"/>
          </w:tcPr>
          <w:p w14:paraId="0B3203B3" w14:textId="77777777" w:rsidR="00F51301" w:rsidRPr="00B21BDE" w:rsidRDefault="00F51301" w:rsidP="0006361A">
            <w:pPr>
              <w:spacing w:after="0" w:line="240" w:lineRule="auto"/>
              <w:rPr>
                <w:rFonts w:eastAsia="Times New Roman" w:cstheme="minorHAnsi"/>
                <w:sz w:val="20"/>
                <w:szCs w:val="20"/>
              </w:rPr>
            </w:pPr>
          </w:p>
        </w:tc>
        <w:tc>
          <w:tcPr>
            <w:tcW w:w="1911" w:type="dxa"/>
          </w:tcPr>
          <w:p w14:paraId="18C4B316" w14:textId="77777777" w:rsidR="00F51301" w:rsidRPr="00B21BDE" w:rsidRDefault="00F51301" w:rsidP="0006361A">
            <w:pPr>
              <w:spacing w:after="0" w:line="240" w:lineRule="auto"/>
              <w:rPr>
                <w:rFonts w:eastAsia="Times New Roman" w:cstheme="minorHAnsi"/>
                <w:sz w:val="20"/>
                <w:szCs w:val="20"/>
              </w:rPr>
            </w:pPr>
          </w:p>
        </w:tc>
        <w:tc>
          <w:tcPr>
            <w:tcW w:w="1712" w:type="dxa"/>
          </w:tcPr>
          <w:p w14:paraId="4D170A4A" w14:textId="77777777" w:rsidR="00F51301" w:rsidRPr="00B21BDE" w:rsidRDefault="00F51301" w:rsidP="0006361A">
            <w:pPr>
              <w:spacing w:after="0" w:line="240" w:lineRule="auto"/>
              <w:rPr>
                <w:rFonts w:eastAsia="Times New Roman" w:cstheme="minorHAnsi"/>
                <w:sz w:val="20"/>
                <w:szCs w:val="20"/>
              </w:rPr>
            </w:pPr>
          </w:p>
        </w:tc>
      </w:tr>
      <w:tr w:rsidR="0006361A" w:rsidRPr="009A6D33" w14:paraId="3D6FEAA7" w14:textId="5362A96D" w:rsidTr="004347CF">
        <w:trPr>
          <w:trHeight w:val="300"/>
        </w:trPr>
        <w:tc>
          <w:tcPr>
            <w:tcW w:w="1022" w:type="dxa"/>
            <w:shd w:val="clear" w:color="auto" w:fill="auto"/>
            <w:noWrap/>
            <w:vAlign w:val="bottom"/>
          </w:tcPr>
          <w:p w14:paraId="73531CC4" w14:textId="2D90AEF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w:t>
            </w:r>
          </w:p>
        </w:tc>
        <w:tc>
          <w:tcPr>
            <w:tcW w:w="4553" w:type="dxa"/>
            <w:shd w:val="clear" w:color="auto" w:fill="auto"/>
            <w:noWrap/>
            <w:vAlign w:val="bottom"/>
          </w:tcPr>
          <w:p w14:paraId="44032CC4" w14:textId="77777777" w:rsidR="0006361A" w:rsidRDefault="0006361A" w:rsidP="0006361A">
            <w:pPr>
              <w:spacing w:after="0" w:line="240" w:lineRule="auto"/>
              <w:rPr>
                <w:rFonts w:eastAsia="Times New Roman" w:cstheme="minorHAnsi"/>
                <w:sz w:val="20"/>
                <w:szCs w:val="20"/>
              </w:rPr>
            </w:pPr>
            <w:r w:rsidRPr="006634FF">
              <w:rPr>
                <w:rFonts w:eastAsia="Times New Roman" w:cstheme="minorHAnsi"/>
                <w:sz w:val="20"/>
                <w:szCs w:val="20"/>
              </w:rPr>
              <w:t>Maritime Buoyage System (MBS)</w:t>
            </w:r>
          </w:p>
          <w:p w14:paraId="466DF578" w14:textId="77777777" w:rsidR="000F5E8A" w:rsidRDefault="000F5E8A" w:rsidP="0006361A">
            <w:pPr>
              <w:spacing w:after="0" w:line="240" w:lineRule="auto"/>
              <w:rPr>
                <w:rFonts w:eastAsia="Times New Roman" w:cstheme="minorHAnsi"/>
                <w:sz w:val="20"/>
                <w:szCs w:val="20"/>
              </w:rPr>
            </w:pPr>
            <w:r>
              <w:rPr>
                <w:rFonts w:eastAsia="Times New Roman" w:cstheme="minorHAnsi"/>
                <w:sz w:val="20"/>
                <w:szCs w:val="20"/>
              </w:rPr>
              <w:t>For consultation with wider group:</w:t>
            </w:r>
          </w:p>
          <w:p w14:paraId="56838410" w14:textId="2284BA4D" w:rsidR="000F5E8A" w:rsidRPr="006C2FA7" w:rsidRDefault="000F5E8A" w:rsidP="0006361A">
            <w:pPr>
              <w:spacing w:after="0" w:line="240" w:lineRule="auto"/>
              <w:rPr>
                <w:rFonts w:eastAsia="Times New Roman" w:cstheme="minorHAnsi"/>
                <w:sz w:val="20"/>
                <w:szCs w:val="20"/>
                <w:highlight w:val="yellow"/>
              </w:rPr>
            </w:pPr>
            <w:r>
              <w:rPr>
                <w:rFonts w:eastAsia="Times New Roman" w:cstheme="minorHAnsi"/>
                <w:sz w:val="20"/>
                <w:szCs w:val="20"/>
              </w:rPr>
              <w:t>For example the NAVGUIDE speaks about the MBS, it then describes only some of the marks not all. We suggest that information remains in only one official source, therefore for marks the mbs. Should the NAVGUIDE provide a brief overview of every single mark or should information be removed and refer to the MBS and recommendation/guideline?</w:t>
            </w:r>
          </w:p>
        </w:tc>
        <w:tc>
          <w:tcPr>
            <w:tcW w:w="1800" w:type="dxa"/>
            <w:shd w:val="clear" w:color="auto" w:fill="auto"/>
            <w:noWrap/>
            <w:vAlign w:val="bottom"/>
          </w:tcPr>
          <w:p w14:paraId="0E6E3335" w14:textId="22A8C44E" w:rsidR="0006361A" w:rsidRPr="00B21BDE" w:rsidRDefault="00692AD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34AF201E" w14:textId="3F7FB329" w:rsidR="0006361A" w:rsidRPr="00B21BDE" w:rsidRDefault="00692ADA" w:rsidP="0006361A">
            <w:pPr>
              <w:spacing w:after="0" w:line="240" w:lineRule="auto"/>
              <w:rPr>
                <w:rFonts w:eastAsia="Times New Roman" w:cstheme="minorHAnsi"/>
                <w:sz w:val="20"/>
                <w:szCs w:val="20"/>
              </w:rPr>
            </w:pPr>
            <w:r>
              <w:rPr>
                <w:rFonts w:eastAsia="Times New Roman" w:cstheme="minorHAnsi"/>
                <w:sz w:val="20"/>
                <w:szCs w:val="20"/>
              </w:rPr>
              <w:t>Wg1</w:t>
            </w:r>
          </w:p>
        </w:tc>
        <w:tc>
          <w:tcPr>
            <w:tcW w:w="2100" w:type="dxa"/>
          </w:tcPr>
          <w:p w14:paraId="1F9B8BFC" w14:textId="2320F115" w:rsidR="0006361A" w:rsidRPr="00B21BDE" w:rsidRDefault="00F507FD" w:rsidP="0006361A">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tcPr>
          <w:p w14:paraId="7E6BE2C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105DF65" w14:textId="77777777" w:rsidR="0006361A" w:rsidRDefault="00692ADA" w:rsidP="0006361A">
            <w:pPr>
              <w:spacing w:after="0" w:line="240" w:lineRule="auto"/>
              <w:rPr>
                <w:rFonts w:eastAsia="Times New Roman" w:cstheme="minorHAnsi"/>
                <w:sz w:val="20"/>
                <w:szCs w:val="20"/>
              </w:rPr>
            </w:pPr>
            <w:r>
              <w:rPr>
                <w:rFonts w:eastAsia="Times New Roman" w:cstheme="minorHAnsi"/>
                <w:sz w:val="20"/>
                <w:szCs w:val="20"/>
              </w:rPr>
              <w:t>Support MBS group title change</w:t>
            </w:r>
          </w:p>
          <w:p w14:paraId="2F232C47" w14:textId="56721F6E" w:rsidR="00692ADA" w:rsidRDefault="00692ADA" w:rsidP="0006361A">
            <w:pPr>
              <w:spacing w:after="0" w:line="240" w:lineRule="auto"/>
              <w:rPr>
                <w:rFonts w:eastAsia="Times New Roman" w:cstheme="minorHAnsi"/>
                <w:sz w:val="20"/>
                <w:szCs w:val="20"/>
              </w:rPr>
            </w:pPr>
            <w:r>
              <w:rPr>
                <w:rFonts w:eastAsia="Times New Roman" w:cstheme="minorHAnsi"/>
                <w:sz w:val="20"/>
                <w:szCs w:val="20"/>
              </w:rPr>
              <w:t>Update wording in text if changed in MBS</w:t>
            </w:r>
          </w:p>
          <w:p w14:paraId="732C9E6B" w14:textId="6E7BD012"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Update with similar wording (example removal of “In 2020…”</w:t>
            </w:r>
          </w:p>
          <w:p w14:paraId="1FF3E4F8" w14:textId="77777777" w:rsidR="00692ADA" w:rsidRDefault="00692ADA" w:rsidP="0006361A">
            <w:pPr>
              <w:spacing w:after="0" w:line="240" w:lineRule="auto"/>
              <w:rPr>
                <w:rFonts w:eastAsia="Times New Roman" w:cstheme="minorHAnsi"/>
                <w:sz w:val="20"/>
                <w:szCs w:val="20"/>
              </w:rPr>
            </w:pPr>
            <w:r>
              <w:rPr>
                <w:rFonts w:eastAsia="Times New Roman" w:cstheme="minorHAnsi"/>
                <w:sz w:val="20"/>
                <w:szCs w:val="20"/>
              </w:rPr>
              <w:t xml:space="preserve">LINE UP with MBS </w:t>
            </w:r>
          </w:p>
          <w:p w14:paraId="498032F1" w14:textId="77777777" w:rsidR="00692ADA" w:rsidRDefault="00F507FD" w:rsidP="0006361A">
            <w:pPr>
              <w:spacing w:after="0" w:line="240" w:lineRule="auto"/>
              <w:rPr>
                <w:rFonts w:eastAsia="Times New Roman" w:cstheme="minorHAnsi"/>
                <w:sz w:val="20"/>
                <w:szCs w:val="20"/>
              </w:rPr>
            </w:pPr>
            <w:r>
              <w:rPr>
                <w:rFonts w:eastAsia="Times New Roman" w:cstheme="minorHAnsi"/>
                <w:sz w:val="20"/>
                <w:szCs w:val="20"/>
              </w:rPr>
              <w:t>Significant reference to EWMB</w:t>
            </w:r>
          </w:p>
          <w:p w14:paraId="23CE30BF"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Refer to MBS recommendation 1001 (normative)</w:t>
            </w:r>
          </w:p>
          <w:p w14:paraId="0F8ED205"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Why only response plan guideline?</w:t>
            </w:r>
          </w:p>
          <w:p w14:paraId="22029DA5"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Do we have 7 marks now?</w:t>
            </w:r>
          </w:p>
          <w:p w14:paraId="29D210E0"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 xml:space="preserve">Change Emergency wreck marking Buoy with just </w:t>
            </w:r>
            <w:r w:rsidR="00611B8C">
              <w:rPr>
                <w:rFonts w:eastAsia="Times New Roman" w:cstheme="minorHAnsi"/>
                <w:sz w:val="20"/>
                <w:szCs w:val="20"/>
              </w:rPr>
              <w:t>Emergency wreck mark</w:t>
            </w:r>
          </w:p>
          <w:p w14:paraId="3E58687E"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 xml:space="preserve">Talk about the MBS and how to use </w:t>
            </w:r>
          </w:p>
          <w:p w14:paraId="6EA0458D" w14:textId="433B06DF" w:rsidR="00611B8C" w:rsidRPr="00B21BDE" w:rsidRDefault="00611B8C" w:rsidP="0006361A">
            <w:pPr>
              <w:spacing w:after="0" w:line="240" w:lineRule="auto"/>
              <w:rPr>
                <w:rFonts w:eastAsia="Times New Roman" w:cstheme="minorHAnsi"/>
                <w:sz w:val="20"/>
                <w:szCs w:val="20"/>
              </w:rPr>
            </w:pPr>
            <w:r>
              <w:rPr>
                <w:rFonts w:eastAsia="Times New Roman" w:cstheme="minorHAnsi"/>
                <w:sz w:val="20"/>
                <w:szCs w:val="20"/>
              </w:rPr>
              <w:t>IALA needs to create a document with clear updating and reference to guidelines, standards and recommendations</w:t>
            </w:r>
          </w:p>
        </w:tc>
        <w:tc>
          <w:tcPr>
            <w:tcW w:w="1911" w:type="dxa"/>
          </w:tcPr>
          <w:p w14:paraId="61FD2220" w14:textId="6DEE6B88" w:rsidR="0006361A" w:rsidRPr="00B21BDE" w:rsidRDefault="0006361A" w:rsidP="0006361A">
            <w:pPr>
              <w:spacing w:after="0" w:line="240" w:lineRule="auto"/>
              <w:rPr>
                <w:rFonts w:eastAsia="Times New Roman" w:cstheme="minorHAnsi"/>
                <w:sz w:val="20"/>
                <w:szCs w:val="20"/>
              </w:rPr>
            </w:pPr>
          </w:p>
        </w:tc>
        <w:tc>
          <w:tcPr>
            <w:tcW w:w="1712" w:type="dxa"/>
          </w:tcPr>
          <w:p w14:paraId="0B0AABBE" w14:textId="77777777" w:rsidR="0006361A" w:rsidRPr="00B21BDE" w:rsidRDefault="0006361A" w:rsidP="0006361A">
            <w:pPr>
              <w:spacing w:after="0" w:line="240" w:lineRule="auto"/>
              <w:rPr>
                <w:rFonts w:eastAsia="Times New Roman" w:cstheme="minorHAnsi"/>
                <w:sz w:val="20"/>
                <w:szCs w:val="20"/>
              </w:rPr>
            </w:pPr>
          </w:p>
        </w:tc>
      </w:tr>
      <w:tr w:rsidR="00611B8C" w:rsidRPr="009A6D33" w14:paraId="6F11C509" w14:textId="77777777" w:rsidTr="004347CF">
        <w:trPr>
          <w:trHeight w:val="300"/>
        </w:trPr>
        <w:tc>
          <w:tcPr>
            <w:tcW w:w="1022" w:type="dxa"/>
            <w:shd w:val="clear" w:color="auto" w:fill="auto"/>
            <w:noWrap/>
            <w:vAlign w:val="bottom"/>
          </w:tcPr>
          <w:p w14:paraId="0325D316" w14:textId="368017A0" w:rsidR="00611B8C" w:rsidRPr="006634FF" w:rsidRDefault="00611B8C" w:rsidP="0006361A">
            <w:pPr>
              <w:spacing w:after="0" w:line="240" w:lineRule="auto"/>
              <w:rPr>
                <w:rFonts w:eastAsia="Times New Roman" w:cstheme="minorHAnsi"/>
                <w:sz w:val="20"/>
                <w:szCs w:val="20"/>
              </w:rPr>
            </w:pPr>
            <w:r>
              <w:rPr>
                <w:rFonts w:eastAsia="Times New Roman" w:cstheme="minorHAnsi"/>
                <w:sz w:val="20"/>
                <w:szCs w:val="20"/>
              </w:rPr>
              <w:t>3.4.1`</w:t>
            </w:r>
          </w:p>
        </w:tc>
        <w:tc>
          <w:tcPr>
            <w:tcW w:w="4553" w:type="dxa"/>
            <w:shd w:val="clear" w:color="auto" w:fill="auto"/>
            <w:noWrap/>
            <w:vAlign w:val="bottom"/>
          </w:tcPr>
          <w:p w14:paraId="5D1FB274" w14:textId="5BA0C19F" w:rsidR="00611B8C" w:rsidRPr="006634FF" w:rsidRDefault="00611B8C" w:rsidP="0006361A">
            <w:pPr>
              <w:spacing w:after="0" w:line="240" w:lineRule="auto"/>
              <w:rPr>
                <w:rFonts w:eastAsia="Times New Roman" w:cstheme="minorHAnsi"/>
                <w:sz w:val="20"/>
                <w:szCs w:val="20"/>
              </w:rPr>
            </w:pPr>
            <w:r>
              <w:rPr>
                <w:rFonts w:eastAsia="Times New Roman" w:cstheme="minorHAnsi"/>
                <w:sz w:val="20"/>
                <w:szCs w:val="20"/>
              </w:rPr>
              <w:t>Marking new dangers</w:t>
            </w:r>
          </w:p>
        </w:tc>
        <w:tc>
          <w:tcPr>
            <w:tcW w:w="1800" w:type="dxa"/>
            <w:shd w:val="clear" w:color="auto" w:fill="auto"/>
            <w:noWrap/>
            <w:vAlign w:val="bottom"/>
          </w:tcPr>
          <w:p w14:paraId="240E0694" w14:textId="77777777" w:rsidR="00611B8C" w:rsidRPr="006634FF" w:rsidRDefault="00611B8C"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491F1E9A" w14:textId="77777777" w:rsidR="00611B8C" w:rsidRPr="00B21BDE" w:rsidRDefault="00611B8C" w:rsidP="0006361A">
            <w:pPr>
              <w:spacing w:after="0" w:line="240" w:lineRule="auto"/>
              <w:rPr>
                <w:rFonts w:eastAsia="Times New Roman" w:cstheme="minorHAnsi"/>
                <w:sz w:val="20"/>
                <w:szCs w:val="20"/>
              </w:rPr>
            </w:pPr>
          </w:p>
        </w:tc>
        <w:tc>
          <w:tcPr>
            <w:tcW w:w="2100" w:type="dxa"/>
          </w:tcPr>
          <w:p w14:paraId="49E5D4AF" w14:textId="77777777" w:rsidR="00611B8C" w:rsidRPr="00B21BDE" w:rsidRDefault="00611B8C" w:rsidP="0006361A">
            <w:pPr>
              <w:spacing w:after="0" w:line="240" w:lineRule="auto"/>
              <w:rPr>
                <w:rFonts w:eastAsia="Times New Roman" w:cstheme="minorHAnsi"/>
                <w:sz w:val="20"/>
                <w:szCs w:val="20"/>
              </w:rPr>
            </w:pPr>
          </w:p>
        </w:tc>
        <w:tc>
          <w:tcPr>
            <w:tcW w:w="1142" w:type="dxa"/>
          </w:tcPr>
          <w:p w14:paraId="111D1625" w14:textId="77777777" w:rsidR="00611B8C" w:rsidRPr="00B21BDE" w:rsidRDefault="00611B8C" w:rsidP="0006361A">
            <w:pPr>
              <w:spacing w:after="0" w:line="240" w:lineRule="auto"/>
              <w:rPr>
                <w:rFonts w:eastAsia="Times New Roman" w:cstheme="minorHAnsi"/>
                <w:sz w:val="20"/>
                <w:szCs w:val="20"/>
              </w:rPr>
            </w:pPr>
          </w:p>
        </w:tc>
        <w:tc>
          <w:tcPr>
            <w:tcW w:w="2040" w:type="dxa"/>
          </w:tcPr>
          <w:p w14:paraId="3FF283EF"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Change title to Emergency wreck Mark</w:t>
            </w:r>
          </w:p>
          <w:p w14:paraId="4F2CC8B6"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Update wording to clearly describe the temporary nature of it</w:t>
            </w:r>
          </w:p>
          <w:p w14:paraId="33B97126"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 xml:space="preserve">For all of the marks – describe or remove </w:t>
            </w:r>
          </w:p>
          <w:p w14:paraId="3E4EA277"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Or minor description and refer to MBS</w:t>
            </w:r>
          </w:p>
          <w:p w14:paraId="23E73161" w14:textId="51A83D90" w:rsidR="00611B8C" w:rsidRPr="00B21BDE" w:rsidRDefault="00611B8C" w:rsidP="0006361A">
            <w:pPr>
              <w:spacing w:after="0" w:line="240" w:lineRule="auto"/>
              <w:rPr>
                <w:rFonts w:eastAsia="Times New Roman" w:cstheme="minorHAnsi"/>
                <w:sz w:val="20"/>
                <w:szCs w:val="20"/>
              </w:rPr>
            </w:pPr>
          </w:p>
        </w:tc>
        <w:tc>
          <w:tcPr>
            <w:tcW w:w="1911" w:type="dxa"/>
          </w:tcPr>
          <w:p w14:paraId="775E28F5" w14:textId="77777777" w:rsidR="00611B8C" w:rsidRPr="00B21BDE" w:rsidRDefault="00611B8C" w:rsidP="0006361A">
            <w:pPr>
              <w:spacing w:after="0" w:line="240" w:lineRule="auto"/>
              <w:rPr>
                <w:rFonts w:eastAsia="Times New Roman" w:cstheme="minorHAnsi"/>
                <w:sz w:val="20"/>
                <w:szCs w:val="20"/>
              </w:rPr>
            </w:pPr>
          </w:p>
        </w:tc>
        <w:tc>
          <w:tcPr>
            <w:tcW w:w="1712" w:type="dxa"/>
          </w:tcPr>
          <w:p w14:paraId="72562D38" w14:textId="77777777" w:rsidR="00611B8C" w:rsidRPr="00B21BDE" w:rsidRDefault="00611B8C" w:rsidP="0006361A">
            <w:pPr>
              <w:spacing w:after="0" w:line="240" w:lineRule="auto"/>
              <w:rPr>
                <w:rFonts w:eastAsia="Times New Roman" w:cstheme="minorHAnsi"/>
                <w:sz w:val="20"/>
                <w:szCs w:val="20"/>
              </w:rPr>
            </w:pPr>
          </w:p>
        </w:tc>
      </w:tr>
      <w:tr w:rsidR="0006361A" w:rsidRPr="009A6D33" w14:paraId="03280D34" w14:textId="336B5624" w:rsidTr="004347CF">
        <w:trPr>
          <w:trHeight w:val="300"/>
        </w:trPr>
        <w:tc>
          <w:tcPr>
            <w:tcW w:w="1022" w:type="dxa"/>
            <w:shd w:val="clear" w:color="auto" w:fill="auto"/>
            <w:noWrap/>
            <w:vAlign w:val="bottom"/>
          </w:tcPr>
          <w:p w14:paraId="0A88DA85" w14:textId="156B5CE2"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3.4.1</w:t>
            </w:r>
          </w:p>
        </w:tc>
        <w:tc>
          <w:tcPr>
            <w:tcW w:w="4553" w:type="dxa"/>
            <w:shd w:val="clear" w:color="auto" w:fill="auto"/>
            <w:noWrap/>
            <w:vAlign w:val="bottom"/>
          </w:tcPr>
          <w:p w14:paraId="3F33C482" w14:textId="52D6F496"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 xml:space="preserve">Lateral Marking System </w:t>
            </w:r>
          </w:p>
        </w:tc>
        <w:tc>
          <w:tcPr>
            <w:tcW w:w="1800" w:type="dxa"/>
            <w:shd w:val="clear" w:color="auto" w:fill="auto"/>
            <w:noWrap/>
            <w:vAlign w:val="bottom"/>
          </w:tcPr>
          <w:p w14:paraId="40067ECD" w14:textId="1B71F7F6"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543B5490" w14:textId="7E42473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7C03F59"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A0CED3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FE8A017"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44122E06" w14:textId="159929E3" w:rsidR="0006361A" w:rsidRPr="00B21BDE" w:rsidRDefault="0006361A" w:rsidP="0006361A">
            <w:pPr>
              <w:spacing w:after="0" w:line="240" w:lineRule="auto"/>
              <w:rPr>
                <w:rFonts w:eastAsia="Times New Roman" w:cstheme="minorHAnsi"/>
                <w:sz w:val="20"/>
                <w:szCs w:val="20"/>
              </w:rPr>
            </w:pPr>
          </w:p>
        </w:tc>
        <w:tc>
          <w:tcPr>
            <w:tcW w:w="1712" w:type="dxa"/>
          </w:tcPr>
          <w:p w14:paraId="37D46CCF" w14:textId="77777777" w:rsidR="0006361A" w:rsidRPr="00B21BDE" w:rsidRDefault="0006361A" w:rsidP="0006361A">
            <w:pPr>
              <w:spacing w:after="0" w:line="240" w:lineRule="auto"/>
              <w:rPr>
                <w:rFonts w:eastAsia="Times New Roman" w:cstheme="minorHAnsi"/>
                <w:sz w:val="20"/>
                <w:szCs w:val="20"/>
              </w:rPr>
            </w:pPr>
          </w:p>
        </w:tc>
      </w:tr>
      <w:tr w:rsidR="00932C5D" w:rsidRPr="009A6D33" w14:paraId="3D5A0F1C" w14:textId="77777777" w:rsidTr="004347CF">
        <w:trPr>
          <w:trHeight w:val="300"/>
        </w:trPr>
        <w:tc>
          <w:tcPr>
            <w:tcW w:w="1022" w:type="dxa"/>
            <w:shd w:val="clear" w:color="auto" w:fill="auto"/>
            <w:noWrap/>
            <w:vAlign w:val="bottom"/>
          </w:tcPr>
          <w:p w14:paraId="64D81317" w14:textId="51D0B8CE" w:rsidR="00932C5D" w:rsidRPr="006634FF" w:rsidRDefault="00932C5D" w:rsidP="0006361A">
            <w:pPr>
              <w:spacing w:after="0" w:line="240" w:lineRule="auto"/>
              <w:rPr>
                <w:rFonts w:eastAsia="Times New Roman" w:cstheme="minorHAnsi"/>
                <w:sz w:val="20"/>
                <w:szCs w:val="20"/>
              </w:rPr>
            </w:pPr>
            <w:r>
              <w:rPr>
                <w:rFonts w:eastAsia="Times New Roman" w:cstheme="minorHAnsi"/>
                <w:sz w:val="20"/>
                <w:szCs w:val="20"/>
              </w:rPr>
              <w:t>3.4.2.1</w:t>
            </w:r>
          </w:p>
        </w:tc>
        <w:tc>
          <w:tcPr>
            <w:tcW w:w="4553" w:type="dxa"/>
            <w:shd w:val="clear" w:color="auto" w:fill="auto"/>
            <w:noWrap/>
            <w:vAlign w:val="bottom"/>
          </w:tcPr>
          <w:p w14:paraId="50613FB5" w14:textId="12F928C8" w:rsidR="00932C5D" w:rsidRPr="006634FF" w:rsidRDefault="00932C5D" w:rsidP="0006361A">
            <w:pPr>
              <w:spacing w:after="0" w:line="240" w:lineRule="auto"/>
              <w:rPr>
                <w:rFonts w:eastAsia="Times New Roman" w:cstheme="minorHAnsi"/>
                <w:sz w:val="20"/>
                <w:szCs w:val="20"/>
              </w:rPr>
            </w:pPr>
            <w:r>
              <w:rPr>
                <w:rFonts w:eastAsia="Times New Roman" w:cstheme="minorHAnsi"/>
                <w:sz w:val="20"/>
                <w:szCs w:val="20"/>
              </w:rPr>
              <w:t>Leading lines</w:t>
            </w:r>
          </w:p>
        </w:tc>
        <w:tc>
          <w:tcPr>
            <w:tcW w:w="1800" w:type="dxa"/>
            <w:shd w:val="clear" w:color="auto" w:fill="auto"/>
            <w:noWrap/>
            <w:vAlign w:val="bottom"/>
          </w:tcPr>
          <w:p w14:paraId="3DD5E13D" w14:textId="77777777" w:rsidR="00932C5D" w:rsidRPr="006634FF" w:rsidRDefault="00932C5D"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512EBCDF" w14:textId="77777777" w:rsidR="00932C5D" w:rsidRPr="00B21BDE" w:rsidRDefault="00932C5D" w:rsidP="0006361A">
            <w:pPr>
              <w:spacing w:after="0" w:line="240" w:lineRule="auto"/>
              <w:rPr>
                <w:rFonts w:eastAsia="Times New Roman" w:cstheme="minorHAnsi"/>
                <w:sz w:val="20"/>
                <w:szCs w:val="20"/>
              </w:rPr>
            </w:pPr>
          </w:p>
        </w:tc>
        <w:tc>
          <w:tcPr>
            <w:tcW w:w="2100" w:type="dxa"/>
          </w:tcPr>
          <w:p w14:paraId="09109D71" w14:textId="77777777" w:rsidR="00932C5D" w:rsidRPr="00B21BDE" w:rsidRDefault="00932C5D" w:rsidP="0006361A">
            <w:pPr>
              <w:spacing w:after="0" w:line="240" w:lineRule="auto"/>
              <w:rPr>
                <w:rFonts w:eastAsia="Times New Roman" w:cstheme="minorHAnsi"/>
                <w:sz w:val="20"/>
                <w:szCs w:val="20"/>
              </w:rPr>
            </w:pPr>
          </w:p>
        </w:tc>
        <w:tc>
          <w:tcPr>
            <w:tcW w:w="1142" w:type="dxa"/>
          </w:tcPr>
          <w:p w14:paraId="5D74B724" w14:textId="77777777" w:rsidR="00932C5D" w:rsidRPr="00B21BDE" w:rsidRDefault="00932C5D" w:rsidP="0006361A">
            <w:pPr>
              <w:spacing w:after="0" w:line="240" w:lineRule="auto"/>
              <w:rPr>
                <w:rFonts w:eastAsia="Times New Roman" w:cstheme="minorHAnsi"/>
                <w:sz w:val="20"/>
                <w:szCs w:val="20"/>
              </w:rPr>
            </w:pPr>
          </w:p>
        </w:tc>
        <w:tc>
          <w:tcPr>
            <w:tcW w:w="2040" w:type="dxa"/>
          </w:tcPr>
          <w:p w14:paraId="723DC592" w14:textId="77777777" w:rsidR="00932C5D" w:rsidRDefault="00932C5D" w:rsidP="0006361A">
            <w:pPr>
              <w:spacing w:after="0" w:line="240" w:lineRule="auto"/>
              <w:rPr>
                <w:rFonts w:eastAsia="Times New Roman" w:cstheme="minorHAnsi"/>
                <w:sz w:val="20"/>
                <w:szCs w:val="20"/>
              </w:rPr>
            </w:pPr>
            <w:r>
              <w:rPr>
                <w:rFonts w:eastAsia="Times New Roman" w:cstheme="minorHAnsi"/>
                <w:sz w:val="20"/>
                <w:szCs w:val="20"/>
              </w:rPr>
              <w:t>Needs review</w:t>
            </w:r>
          </w:p>
          <w:p w14:paraId="4546D23A" w14:textId="5E7F24FC" w:rsidR="00932C5D" w:rsidRDefault="00932C5D" w:rsidP="0006361A">
            <w:pPr>
              <w:spacing w:after="0" w:line="240" w:lineRule="auto"/>
              <w:rPr>
                <w:rFonts w:eastAsia="Times New Roman" w:cstheme="minorHAnsi"/>
                <w:sz w:val="20"/>
                <w:szCs w:val="20"/>
              </w:rPr>
            </w:pPr>
            <w:r>
              <w:rPr>
                <w:rFonts w:eastAsia="Times New Roman" w:cstheme="minorHAnsi"/>
                <w:sz w:val="20"/>
                <w:szCs w:val="20"/>
              </w:rPr>
              <w:t>In Purpose of leading line (7) what does this mean? End of chapter 3 there are the notes (p.62)</w:t>
            </w:r>
          </w:p>
          <w:p w14:paraId="61A2B7AB" w14:textId="36C52C72" w:rsidR="00932C5D" w:rsidRPr="00B21BDE" w:rsidRDefault="00932C5D" w:rsidP="0006361A">
            <w:pPr>
              <w:spacing w:after="0" w:line="240" w:lineRule="auto"/>
              <w:rPr>
                <w:rFonts w:eastAsia="Times New Roman" w:cstheme="minorHAnsi"/>
                <w:sz w:val="20"/>
                <w:szCs w:val="20"/>
              </w:rPr>
            </w:pPr>
          </w:p>
        </w:tc>
        <w:tc>
          <w:tcPr>
            <w:tcW w:w="1911" w:type="dxa"/>
          </w:tcPr>
          <w:p w14:paraId="3A6D01EC" w14:textId="77777777" w:rsidR="00932C5D" w:rsidRPr="00B21BDE" w:rsidRDefault="00932C5D" w:rsidP="0006361A">
            <w:pPr>
              <w:spacing w:after="0" w:line="240" w:lineRule="auto"/>
              <w:rPr>
                <w:rFonts w:eastAsia="Times New Roman" w:cstheme="minorHAnsi"/>
                <w:sz w:val="20"/>
                <w:szCs w:val="20"/>
              </w:rPr>
            </w:pPr>
          </w:p>
        </w:tc>
        <w:tc>
          <w:tcPr>
            <w:tcW w:w="1712" w:type="dxa"/>
          </w:tcPr>
          <w:p w14:paraId="02EF9CAB" w14:textId="77777777" w:rsidR="00932C5D" w:rsidRPr="00B21BDE" w:rsidRDefault="00932C5D" w:rsidP="0006361A">
            <w:pPr>
              <w:spacing w:after="0" w:line="240" w:lineRule="auto"/>
              <w:rPr>
                <w:rFonts w:eastAsia="Times New Roman" w:cstheme="minorHAnsi"/>
                <w:sz w:val="20"/>
                <w:szCs w:val="20"/>
              </w:rPr>
            </w:pPr>
          </w:p>
        </w:tc>
      </w:tr>
      <w:tr w:rsidR="003C61D7" w:rsidRPr="009A6D33" w14:paraId="56F69F22" w14:textId="77777777" w:rsidTr="004347CF">
        <w:trPr>
          <w:trHeight w:val="300"/>
        </w:trPr>
        <w:tc>
          <w:tcPr>
            <w:tcW w:w="1022" w:type="dxa"/>
            <w:shd w:val="clear" w:color="auto" w:fill="auto"/>
            <w:noWrap/>
            <w:vAlign w:val="bottom"/>
          </w:tcPr>
          <w:p w14:paraId="4AEBC333" w14:textId="591CB2BF"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3.4.2.2</w:t>
            </w:r>
          </w:p>
        </w:tc>
        <w:tc>
          <w:tcPr>
            <w:tcW w:w="4553" w:type="dxa"/>
            <w:shd w:val="clear" w:color="auto" w:fill="auto"/>
            <w:noWrap/>
            <w:vAlign w:val="bottom"/>
          </w:tcPr>
          <w:p w14:paraId="51AC6853" w14:textId="7B1780EC"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Sector lights </w:t>
            </w:r>
          </w:p>
        </w:tc>
        <w:tc>
          <w:tcPr>
            <w:tcW w:w="1800" w:type="dxa"/>
            <w:shd w:val="clear" w:color="auto" w:fill="auto"/>
            <w:noWrap/>
            <w:vAlign w:val="bottom"/>
          </w:tcPr>
          <w:p w14:paraId="5E2B0819" w14:textId="799157DD" w:rsidR="003C61D7" w:rsidRPr="006634FF" w:rsidRDefault="003C61D7"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33E2A004" w14:textId="77777777" w:rsidR="003C61D7" w:rsidRPr="00B21BDE" w:rsidRDefault="003C61D7" w:rsidP="0006361A">
            <w:pPr>
              <w:spacing w:after="0" w:line="240" w:lineRule="auto"/>
              <w:rPr>
                <w:rFonts w:eastAsia="Times New Roman" w:cstheme="minorHAnsi"/>
                <w:sz w:val="20"/>
                <w:szCs w:val="20"/>
              </w:rPr>
            </w:pPr>
          </w:p>
        </w:tc>
        <w:tc>
          <w:tcPr>
            <w:tcW w:w="2100" w:type="dxa"/>
          </w:tcPr>
          <w:p w14:paraId="182199BD" w14:textId="77777777" w:rsidR="003C61D7" w:rsidRPr="00B21BDE" w:rsidRDefault="003C61D7" w:rsidP="0006361A">
            <w:pPr>
              <w:spacing w:after="0" w:line="240" w:lineRule="auto"/>
              <w:rPr>
                <w:rFonts w:eastAsia="Times New Roman" w:cstheme="minorHAnsi"/>
                <w:sz w:val="20"/>
                <w:szCs w:val="20"/>
              </w:rPr>
            </w:pPr>
          </w:p>
        </w:tc>
        <w:tc>
          <w:tcPr>
            <w:tcW w:w="1142" w:type="dxa"/>
          </w:tcPr>
          <w:p w14:paraId="5C13AACB" w14:textId="77777777" w:rsidR="003C61D7" w:rsidRPr="00B21BDE" w:rsidRDefault="003C61D7" w:rsidP="0006361A">
            <w:pPr>
              <w:spacing w:after="0" w:line="240" w:lineRule="auto"/>
              <w:rPr>
                <w:rFonts w:eastAsia="Times New Roman" w:cstheme="minorHAnsi"/>
                <w:sz w:val="20"/>
                <w:szCs w:val="20"/>
              </w:rPr>
            </w:pPr>
          </w:p>
        </w:tc>
        <w:tc>
          <w:tcPr>
            <w:tcW w:w="2040" w:type="dxa"/>
          </w:tcPr>
          <w:p w14:paraId="378BE358"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Review</w:t>
            </w:r>
          </w:p>
          <w:p w14:paraId="5F6F77CB" w14:textId="3B75F911"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Pictograms updated</w:t>
            </w:r>
          </w:p>
          <w:p w14:paraId="798C245B" w14:textId="479FFB10" w:rsidR="003C61D7" w:rsidRPr="00B21BDE" w:rsidRDefault="003C61D7" w:rsidP="0006361A">
            <w:pPr>
              <w:spacing w:after="0" w:line="240" w:lineRule="auto"/>
              <w:rPr>
                <w:rFonts w:eastAsia="Times New Roman" w:cstheme="minorHAnsi"/>
                <w:sz w:val="20"/>
                <w:szCs w:val="20"/>
              </w:rPr>
            </w:pPr>
          </w:p>
        </w:tc>
        <w:tc>
          <w:tcPr>
            <w:tcW w:w="1911" w:type="dxa"/>
          </w:tcPr>
          <w:p w14:paraId="105BA582" w14:textId="77777777" w:rsidR="003C61D7" w:rsidRPr="00B21BDE" w:rsidRDefault="003C61D7" w:rsidP="0006361A">
            <w:pPr>
              <w:spacing w:after="0" w:line="240" w:lineRule="auto"/>
              <w:rPr>
                <w:rFonts w:eastAsia="Times New Roman" w:cstheme="minorHAnsi"/>
                <w:sz w:val="20"/>
                <w:szCs w:val="20"/>
              </w:rPr>
            </w:pPr>
          </w:p>
        </w:tc>
        <w:tc>
          <w:tcPr>
            <w:tcW w:w="1712" w:type="dxa"/>
          </w:tcPr>
          <w:p w14:paraId="26E915D0" w14:textId="77777777" w:rsidR="003C61D7" w:rsidRPr="00B21BDE" w:rsidRDefault="003C61D7" w:rsidP="0006361A">
            <w:pPr>
              <w:spacing w:after="0" w:line="240" w:lineRule="auto"/>
              <w:rPr>
                <w:rFonts w:eastAsia="Times New Roman" w:cstheme="minorHAnsi"/>
                <w:sz w:val="20"/>
                <w:szCs w:val="20"/>
              </w:rPr>
            </w:pPr>
          </w:p>
        </w:tc>
      </w:tr>
      <w:tr w:rsidR="003C61D7" w:rsidRPr="009A6D33" w14:paraId="11A143D4" w14:textId="77777777" w:rsidTr="004347CF">
        <w:trPr>
          <w:trHeight w:val="300"/>
        </w:trPr>
        <w:tc>
          <w:tcPr>
            <w:tcW w:w="1022" w:type="dxa"/>
            <w:shd w:val="clear" w:color="auto" w:fill="auto"/>
            <w:noWrap/>
            <w:vAlign w:val="bottom"/>
          </w:tcPr>
          <w:p w14:paraId="1ED09C5E" w14:textId="65CE482A"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3.4.2.3</w:t>
            </w:r>
          </w:p>
        </w:tc>
        <w:tc>
          <w:tcPr>
            <w:tcW w:w="4553" w:type="dxa"/>
            <w:shd w:val="clear" w:color="auto" w:fill="auto"/>
            <w:noWrap/>
            <w:vAlign w:val="bottom"/>
          </w:tcPr>
          <w:p w14:paraId="440B8B34" w14:textId="322F0386"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Fixed marine aids to navigation – lighthouses and beacons</w:t>
            </w:r>
          </w:p>
        </w:tc>
        <w:tc>
          <w:tcPr>
            <w:tcW w:w="1800" w:type="dxa"/>
            <w:shd w:val="clear" w:color="auto" w:fill="auto"/>
            <w:noWrap/>
            <w:vAlign w:val="bottom"/>
          </w:tcPr>
          <w:p w14:paraId="09E8278E" w14:textId="77777777" w:rsidR="003C61D7" w:rsidRPr="006634FF" w:rsidRDefault="003C61D7"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2A422803" w14:textId="77777777" w:rsidR="003C61D7" w:rsidRPr="00B21BDE" w:rsidRDefault="003C61D7" w:rsidP="0006361A">
            <w:pPr>
              <w:spacing w:after="0" w:line="240" w:lineRule="auto"/>
              <w:rPr>
                <w:rFonts w:eastAsia="Times New Roman" w:cstheme="minorHAnsi"/>
                <w:sz w:val="20"/>
                <w:szCs w:val="20"/>
              </w:rPr>
            </w:pPr>
          </w:p>
        </w:tc>
        <w:tc>
          <w:tcPr>
            <w:tcW w:w="2100" w:type="dxa"/>
          </w:tcPr>
          <w:p w14:paraId="4705C21F" w14:textId="77777777" w:rsidR="003C61D7" w:rsidRPr="00B21BDE" w:rsidRDefault="003C61D7" w:rsidP="0006361A">
            <w:pPr>
              <w:spacing w:after="0" w:line="240" w:lineRule="auto"/>
              <w:rPr>
                <w:rFonts w:eastAsia="Times New Roman" w:cstheme="minorHAnsi"/>
                <w:sz w:val="20"/>
                <w:szCs w:val="20"/>
              </w:rPr>
            </w:pPr>
          </w:p>
        </w:tc>
        <w:tc>
          <w:tcPr>
            <w:tcW w:w="1142" w:type="dxa"/>
          </w:tcPr>
          <w:p w14:paraId="42F50098" w14:textId="77777777" w:rsidR="003C61D7" w:rsidRPr="00B21BDE" w:rsidRDefault="003C61D7" w:rsidP="0006361A">
            <w:pPr>
              <w:spacing w:after="0" w:line="240" w:lineRule="auto"/>
              <w:rPr>
                <w:rFonts w:eastAsia="Times New Roman" w:cstheme="minorHAnsi"/>
                <w:sz w:val="20"/>
                <w:szCs w:val="20"/>
              </w:rPr>
            </w:pPr>
          </w:p>
        </w:tc>
        <w:tc>
          <w:tcPr>
            <w:tcW w:w="2040" w:type="dxa"/>
          </w:tcPr>
          <w:p w14:paraId="2D12496D"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Review text</w:t>
            </w:r>
          </w:p>
          <w:p w14:paraId="2CFAF7EA"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Ensure consistency of Lighthouse or lighthouse</w:t>
            </w:r>
          </w:p>
          <w:p w14:paraId="3DEE9835" w14:textId="77777777" w:rsidR="003C61D7" w:rsidRDefault="003C61D7" w:rsidP="0006361A">
            <w:pPr>
              <w:spacing w:after="0" w:line="240" w:lineRule="auto"/>
              <w:rPr>
                <w:rFonts w:eastAsia="Times New Roman" w:cstheme="minorHAnsi"/>
                <w:sz w:val="20"/>
                <w:szCs w:val="20"/>
              </w:rPr>
            </w:pPr>
          </w:p>
          <w:p w14:paraId="06761269"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*if we remove text where does it go?</w:t>
            </w:r>
          </w:p>
          <w:p w14:paraId="4C249F2F" w14:textId="41201297" w:rsidR="003C61D7" w:rsidRPr="00B21BDE" w:rsidRDefault="003C61D7" w:rsidP="0006361A">
            <w:pPr>
              <w:spacing w:after="0" w:line="240" w:lineRule="auto"/>
              <w:rPr>
                <w:rFonts w:eastAsia="Times New Roman" w:cstheme="minorHAnsi"/>
                <w:sz w:val="20"/>
                <w:szCs w:val="20"/>
              </w:rPr>
            </w:pPr>
          </w:p>
        </w:tc>
        <w:tc>
          <w:tcPr>
            <w:tcW w:w="1911" w:type="dxa"/>
          </w:tcPr>
          <w:p w14:paraId="33FBB15B" w14:textId="77777777" w:rsidR="003C61D7" w:rsidRPr="00B21BDE" w:rsidRDefault="003C61D7" w:rsidP="0006361A">
            <w:pPr>
              <w:spacing w:after="0" w:line="240" w:lineRule="auto"/>
              <w:rPr>
                <w:rFonts w:eastAsia="Times New Roman" w:cstheme="minorHAnsi"/>
                <w:sz w:val="20"/>
                <w:szCs w:val="20"/>
              </w:rPr>
            </w:pPr>
          </w:p>
        </w:tc>
        <w:tc>
          <w:tcPr>
            <w:tcW w:w="1712" w:type="dxa"/>
          </w:tcPr>
          <w:p w14:paraId="59CFBD62" w14:textId="77777777" w:rsidR="003C61D7" w:rsidRPr="00B21BDE" w:rsidRDefault="003C61D7" w:rsidP="0006361A">
            <w:pPr>
              <w:spacing w:after="0" w:line="240" w:lineRule="auto"/>
              <w:rPr>
                <w:rFonts w:eastAsia="Times New Roman" w:cstheme="minorHAnsi"/>
                <w:sz w:val="20"/>
                <w:szCs w:val="20"/>
              </w:rPr>
            </w:pPr>
          </w:p>
        </w:tc>
      </w:tr>
      <w:tr w:rsidR="003C61D7" w:rsidRPr="009A6D33" w14:paraId="6F546696" w14:textId="77777777" w:rsidTr="004347CF">
        <w:trPr>
          <w:trHeight w:val="300"/>
        </w:trPr>
        <w:tc>
          <w:tcPr>
            <w:tcW w:w="1022" w:type="dxa"/>
            <w:shd w:val="clear" w:color="auto" w:fill="auto"/>
            <w:noWrap/>
            <w:vAlign w:val="bottom"/>
          </w:tcPr>
          <w:p w14:paraId="10555F54" w14:textId="5D8F4282"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3.4.2.4 </w:t>
            </w:r>
          </w:p>
        </w:tc>
        <w:tc>
          <w:tcPr>
            <w:tcW w:w="4553" w:type="dxa"/>
            <w:shd w:val="clear" w:color="auto" w:fill="auto"/>
            <w:noWrap/>
            <w:vAlign w:val="bottom"/>
          </w:tcPr>
          <w:p w14:paraId="3636CB1E" w14:textId="77A2E7BD"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Floating marine aids to navigation </w:t>
            </w:r>
            <w:r w:rsidR="0038140F">
              <w:rPr>
                <w:rFonts w:eastAsia="Times New Roman" w:cstheme="minorHAnsi"/>
                <w:sz w:val="20"/>
                <w:szCs w:val="20"/>
              </w:rPr>
              <w:t>– major &amp; minor</w:t>
            </w:r>
          </w:p>
        </w:tc>
        <w:tc>
          <w:tcPr>
            <w:tcW w:w="1800" w:type="dxa"/>
            <w:shd w:val="clear" w:color="auto" w:fill="auto"/>
            <w:noWrap/>
            <w:vAlign w:val="bottom"/>
          </w:tcPr>
          <w:p w14:paraId="6F1B212D" w14:textId="77777777" w:rsidR="003C61D7" w:rsidRPr="006634FF" w:rsidRDefault="003C61D7"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7ED4AF09" w14:textId="77777777" w:rsidR="003C61D7" w:rsidRPr="00B21BDE" w:rsidRDefault="003C61D7" w:rsidP="0006361A">
            <w:pPr>
              <w:spacing w:after="0" w:line="240" w:lineRule="auto"/>
              <w:rPr>
                <w:rFonts w:eastAsia="Times New Roman" w:cstheme="minorHAnsi"/>
                <w:sz w:val="20"/>
                <w:szCs w:val="20"/>
              </w:rPr>
            </w:pPr>
          </w:p>
        </w:tc>
        <w:tc>
          <w:tcPr>
            <w:tcW w:w="2100" w:type="dxa"/>
          </w:tcPr>
          <w:p w14:paraId="404BD77E" w14:textId="77777777" w:rsidR="003C61D7" w:rsidRPr="00B21BDE" w:rsidRDefault="003C61D7" w:rsidP="0006361A">
            <w:pPr>
              <w:spacing w:after="0" w:line="240" w:lineRule="auto"/>
              <w:rPr>
                <w:rFonts w:eastAsia="Times New Roman" w:cstheme="minorHAnsi"/>
                <w:sz w:val="20"/>
                <w:szCs w:val="20"/>
              </w:rPr>
            </w:pPr>
          </w:p>
        </w:tc>
        <w:tc>
          <w:tcPr>
            <w:tcW w:w="1142" w:type="dxa"/>
          </w:tcPr>
          <w:p w14:paraId="3896D3EA" w14:textId="77777777" w:rsidR="003C61D7" w:rsidRPr="00B21BDE" w:rsidRDefault="003C61D7" w:rsidP="0006361A">
            <w:pPr>
              <w:spacing w:after="0" w:line="240" w:lineRule="auto"/>
              <w:rPr>
                <w:rFonts w:eastAsia="Times New Roman" w:cstheme="minorHAnsi"/>
                <w:sz w:val="20"/>
                <w:szCs w:val="20"/>
              </w:rPr>
            </w:pPr>
          </w:p>
        </w:tc>
        <w:tc>
          <w:tcPr>
            <w:tcW w:w="2040" w:type="dxa"/>
          </w:tcPr>
          <w:p w14:paraId="3012E512" w14:textId="5DBB649C" w:rsidR="003C61D7" w:rsidRDefault="002F7E21" w:rsidP="0006361A">
            <w:pPr>
              <w:spacing w:after="0" w:line="240" w:lineRule="auto"/>
              <w:rPr>
                <w:rFonts w:eastAsia="Times New Roman" w:cstheme="minorHAnsi"/>
                <w:sz w:val="20"/>
                <w:szCs w:val="20"/>
              </w:rPr>
            </w:pPr>
            <w:r>
              <w:rPr>
                <w:rFonts w:eastAsia="Times New Roman" w:cstheme="minorHAnsi"/>
                <w:sz w:val="20"/>
                <w:szCs w:val="20"/>
              </w:rPr>
              <w:t>R</w:t>
            </w:r>
            <w:r w:rsidR="0038140F">
              <w:rPr>
                <w:rFonts w:eastAsia="Times New Roman" w:cstheme="minorHAnsi"/>
                <w:sz w:val="20"/>
                <w:szCs w:val="20"/>
              </w:rPr>
              <w:t>eviewed</w:t>
            </w:r>
          </w:p>
          <w:p w14:paraId="6150F99A" w14:textId="77777777" w:rsidR="002F7E21" w:rsidRDefault="002F7E21" w:rsidP="0006361A">
            <w:pPr>
              <w:spacing w:after="0" w:line="240" w:lineRule="auto"/>
              <w:rPr>
                <w:rFonts w:eastAsia="Times New Roman" w:cstheme="minorHAnsi"/>
                <w:sz w:val="20"/>
                <w:szCs w:val="20"/>
              </w:rPr>
            </w:pPr>
            <w:r>
              <w:rPr>
                <w:rFonts w:eastAsia="Times New Roman" w:cstheme="minorHAnsi"/>
                <w:sz w:val="20"/>
                <w:szCs w:val="20"/>
              </w:rPr>
              <w:t>Verify reference to recommendation</w:t>
            </w:r>
          </w:p>
          <w:p w14:paraId="38D3FB55" w14:textId="77777777" w:rsidR="002F7E21" w:rsidRDefault="002F7E21" w:rsidP="0006361A">
            <w:pPr>
              <w:spacing w:after="0" w:line="240" w:lineRule="auto"/>
              <w:rPr>
                <w:rFonts w:eastAsia="Times New Roman" w:cstheme="minorHAnsi"/>
                <w:sz w:val="20"/>
                <w:szCs w:val="20"/>
              </w:rPr>
            </w:pPr>
            <w:r>
              <w:rPr>
                <w:rFonts w:eastAsia="Times New Roman" w:cstheme="minorHAnsi"/>
                <w:sz w:val="20"/>
                <w:szCs w:val="20"/>
              </w:rPr>
              <w:t>Validate photos</w:t>
            </w:r>
          </w:p>
          <w:p w14:paraId="22D43210" w14:textId="77777777" w:rsidR="002F7E21" w:rsidRDefault="002F7E21" w:rsidP="0006361A">
            <w:pPr>
              <w:spacing w:after="0" w:line="240" w:lineRule="auto"/>
              <w:rPr>
                <w:rFonts w:eastAsia="Times New Roman" w:cstheme="minorHAnsi"/>
                <w:sz w:val="20"/>
                <w:szCs w:val="20"/>
              </w:rPr>
            </w:pPr>
          </w:p>
          <w:p w14:paraId="0D4C9B5E" w14:textId="44547DEF" w:rsidR="002F7E21" w:rsidRPr="00B21BDE" w:rsidRDefault="002F7E21" w:rsidP="0006361A">
            <w:pPr>
              <w:spacing w:after="0" w:line="240" w:lineRule="auto"/>
              <w:rPr>
                <w:rFonts w:eastAsia="Times New Roman" w:cstheme="minorHAnsi"/>
                <w:sz w:val="20"/>
                <w:szCs w:val="20"/>
              </w:rPr>
            </w:pPr>
            <w:r>
              <w:rPr>
                <w:rFonts w:eastAsia="Times New Roman" w:cstheme="minorHAnsi"/>
                <w:sz w:val="20"/>
                <w:szCs w:val="20"/>
              </w:rPr>
              <w:t>Paragraph on performance – remove and refer to proper section</w:t>
            </w:r>
          </w:p>
        </w:tc>
        <w:tc>
          <w:tcPr>
            <w:tcW w:w="1911" w:type="dxa"/>
          </w:tcPr>
          <w:p w14:paraId="4EF11314" w14:textId="77777777" w:rsidR="003C61D7" w:rsidRPr="00B21BDE" w:rsidRDefault="003C61D7" w:rsidP="0006361A">
            <w:pPr>
              <w:spacing w:after="0" w:line="240" w:lineRule="auto"/>
              <w:rPr>
                <w:rFonts w:eastAsia="Times New Roman" w:cstheme="minorHAnsi"/>
                <w:sz w:val="20"/>
                <w:szCs w:val="20"/>
              </w:rPr>
            </w:pPr>
          </w:p>
        </w:tc>
        <w:tc>
          <w:tcPr>
            <w:tcW w:w="1712" w:type="dxa"/>
          </w:tcPr>
          <w:p w14:paraId="1175CD5F" w14:textId="77777777" w:rsidR="003C61D7" w:rsidRPr="00B21BDE" w:rsidRDefault="003C61D7" w:rsidP="0006361A">
            <w:pPr>
              <w:spacing w:after="0" w:line="240" w:lineRule="auto"/>
              <w:rPr>
                <w:rFonts w:eastAsia="Times New Roman" w:cstheme="minorHAnsi"/>
                <w:sz w:val="20"/>
                <w:szCs w:val="20"/>
              </w:rPr>
            </w:pPr>
          </w:p>
        </w:tc>
      </w:tr>
      <w:tr w:rsidR="00596169" w:rsidRPr="009A6D33" w14:paraId="2EA28577" w14:textId="77777777" w:rsidTr="004347CF">
        <w:trPr>
          <w:trHeight w:val="300"/>
        </w:trPr>
        <w:tc>
          <w:tcPr>
            <w:tcW w:w="1022" w:type="dxa"/>
            <w:shd w:val="clear" w:color="auto" w:fill="auto"/>
            <w:noWrap/>
            <w:vAlign w:val="bottom"/>
          </w:tcPr>
          <w:p w14:paraId="2C283690" w14:textId="77777777" w:rsidR="00596169" w:rsidRPr="006634FF" w:rsidRDefault="00596169" w:rsidP="0006361A">
            <w:pPr>
              <w:spacing w:after="0" w:line="240" w:lineRule="auto"/>
              <w:rPr>
                <w:rFonts w:eastAsia="Times New Roman" w:cstheme="minorHAnsi"/>
                <w:sz w:val="20"/>
                <w:szCs w:val="20"/>
              </w:rPr>
            </w:pPr>
          </w:p>
        </w:tc>
        <w:tc>
          <w:tcPr>
            <w:tcW w:w="4553" w:type="dxa"/>
            <w:shd w:val="clear" w:color="auto" w:fill="auto"/>
            <w:noWrap/>
            <w:vAlign w:val="bottom"/>
          </w:tcPr>
          <w:p w14:paraId="42BA8D40"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Technical considerations for floating …</w:t>
            </w:r>
          </w:p>
          <w:p w14:paraId="77A6213D" w14:textId="77777777" w:rsidR="00596169" w:rsidRDefault="00596169" w:rsidP="0006361A">
            <w:pPr>
              <w:spacing w:after="0" w:line="240" w:lineRule="auto"/>
              <w:rPr>
                <w:rFonts w:eastAsia="Times New Roman" w:cstheme="minorHAnsi"/>
                <w:sz w:val="20"/>
                <w:szCs w:val="20"/>
              </w:rPr>
            </w:pPr>
          </w:p>
          <w:p w14:paraId="5692DC92" w14:textId="77777777" w:rsidR="00596169" w:rsidRDefault="00596169" w:rsidP="0006361A">
            <w:pPr>
              <w:spacing w:after="0" w:line="240" w:lineRule="auto"/>
              <w:rPr>
                <w:rFonts w:eastAsia="Times New Roman" w:cstheme="minorHAnsi"/>
                <w:sz w:val="20"/>
                <w:szCs w:val="20"/>
              </w:rPr>
            </w:pPr>
          </w:p>
          <w:p w14:paraId="55217BD0" w14:textId="77777777" w:rsidR="00596169" w:rsidRDefault="004E74D2" w:rsidP="0006361A">
            <w:pPr>
              <w:spacing w:after="0" w:line="240" w:lineRule="auto"/>
              <w:rPr>
                <w:rFonts w:eastAsia="Times New Roman" w:cstheme="minorHAnsi"/>
                <w:sz w:val="20"/>
                <w:szCs w:val="20"/>
              </w:rPr>
            </w:pPr>
            <w:r>
              <w:rPr>
                <w:rFonts w:eastAsia="Times New Roman" w:cstheme="minorHAnsi"/>
                <w:sz w:val="20"/>
                <w:szCs w:val="20"/>
              </w:rPr>
              <w:t>Design…</w:t>
            </w:r>
          </w:p>
          <w:p w14:paraId="23BA9DC8" w14:textId="77777777" w:rsidR="004E74D2" w:rsidRDefault="004E74D2" w:rsidP="0006361A">
            <w:pPr>
              <w:spacing w:after="0" w:line="240" w:lineRule="auto"/>
              <w:rPr>
                <w:rFonts w:eastAsia="Times New Roman" w:cstheme="minorHAnsi"/>
                <w:sz w:val="20"/>
                <w:szCs w:val="20"/>
              </w:rPr>
            </w:pPr>
          </w:p>
          <w:p w14:paraId="43C66220" w14:textId="0935C761"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Moorings</w:t>
            </w:r>
          </w:p>
          <w:p w14:paraId="554E79FB" w14:textId="77777777" w:rsidR="004E74D2" w:rsidRDefault="004E74D2" w:rsidP="0006361A">
            <w:pPr>
              <w:spacing w:after="0" w:line="240" w:lineRule="auto"/>
              <w:rPr>
                <w:rFonts w:eastAsia="Times New Roman" w:cstheme="minorHAnsi"/>
                <w:sz w:val="20"/>
                <w:szCs w:val="20"/>
              </w:rPr>
            </w:pPr>
          </w:p>
          <w:p w14:paraId="1ABFFA75" w14:textId="77777777"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Markings and topmarks</w:t>
            </w:r>
          </w:p>
          <w:p w14:paraId="1DC1EFC2" w14:textId="1E2F6199" w:rsidR="00DC765C" w:rsidRPr="006634FF" w:rsidRDefault="00DC765C" w:rsidP="0006361A">
            <w:pPr>
              <w:spacing w:after="0" w:line="240" w:lineRule="auto"/>
              <w:rPr>
                <w:rFonts w:eastAsia="Times New Roman" w:cstheme="minorHAnsi"/>
                <w:sz w:val="20"/>
                <w:szCs w:val="20"/>
              </w:rPr>
            </w:pPr>
          </w:p>
        </w:tc>
        <w:tc>
          <w:tcPr>
            <w:tcW w:w="1800" w:type="dxa"/>
            <w:shd w:val="clear" w:color="auto" w:fill="auto"/>
            <w:noWrap/>
            <w:vAlign w:val="bottom"/>
          </w:tcPr>
          <w:p w14:paraId="341796DB" w14:textId="77777777" w:rsidR="00596169" w:rsidRPr="006634FF" w:rsidRDefault="00596169"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08031DF0" w14:textId="77777777" w:rsidR="00596169" w:rsidRPr="00B21BDE" w:rsidRDefault="00596169" w:rsidP="0006361A">
            <w:pPr>
              <w:spacing w:after="0" w:line="240" w:lineRule="auto"/>
              <w:rPr>
                <w:rFonts w:eastAsia="Times New Roman" w:cstheme="minorHAnsi"/>
                <w:sz w:val="20"/>
                <w:szCs w:val="20"/>
              </w:rPr>
            </w:pPr>
          </w:p>
        </w:tc>
        <w:tc>
          <w:tcPr>
            <w:tcW w:w="2100" w:type="dxa"/>
          </w:tcPr>
          <w:p w14:paraId="7AA03383" w14:textId="77777777" w:rsidR="00596169" w:rsidRPr="00B21BDE" w:rsidRDefault="00596169" w:rsidP="0006361A">
            <w:pPr>
              <w:spacing w:after="0" w:line="240" w:lineRule="auto"/>
              <w:rPr>
                <w:rFonts w:eastAsia="Times New Roman" w:cstheme="minorHAnsi"/>
                <w:sz w:val="20"/>
                <w:szCs w:val="20"/>
              </w:rPr>
            </w:pPr>
          </w:p>
        </w:tc>
        <w:tc>
          <w:tcPr>
            <w:tcW w:w="1142" w:type="dxa"/>
          </w:tcPr>
          <w:p w14:paraId="6EE512B0" w14:textId="77777777" w:rsidR="00596169" w:rsidRPr="00B21BDE" w:rsidRDefault="00596169" w:rsidP="0006361A">
            <w:pPr>
              <w:spacing w:after="0" w:line="240" w:lineRule="auto"/>
              <w:rPr>
                <w:rFonts w:eastAsia="Times New Roman" w:cstheme="minorHAnsi"/>
                <w:sz w:val="20"/>
                <w:szCs w:val="20"/>
              </w:rPr>
            </w:pPr>
          </w:p>
        </w:tc>
        <w:tc>
          <w:tcPr>
            <w:tcW w:w="2040" w:type="dxa"/>
          </w:tcPr>
          <w:p w14:paraId="096A376E"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 xml:space="preserve">Could add “Operative” to the title </w:t>
            </w:r>
          </w:p>
          <w:p w14:paraId="6CF01D7D"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Refers to “Aid” ensure consistency</w:t>
            </w:r>
          </w:p>
          <w:p w14:paraId="33A88627" w14:textId="64B05E5D"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Verify references</w:t>
            </w:r>
          </w:p>
          <w:p w14:paraId="5D20FB9D" w14:textId="77777777" w:rsidR="004E74D2" w:rsidRDefault="004E74D2" w:rsidP="0006361A">
            <w:pPr>
              <w:spacing w:after="0" w:line="240" w:lineRule="auto"/>
              <w:rPr>
                <w:rFonts w:eastAsia="Times New Roman" w:cstheme="minorHAnsi"/>
                <w:sz w:val="20"/>
                <w:szCs w:val="20"/>
              </w:rPr>
            </w:pPr>
          </w:p>
          <w:p w14:paraId="0BA83CCA" w14:textId="3CB17010" w:rsidR="00596169" w:rsidRDefault="004E74D2" w:rsidP="0006361A">
            <w:pPr>
              <w:spacing w:after="0" w:line="240" w:lineRule="auto"/>
              <w:rPr>
                <w:rFonts w:eastAsia="Times New Roman" w:cstheme="minorHAnsi"/>
                <w:sz w:val="20"/>
                <w:szCs w:val="20"/>
              </w:rPr>
            </w:pPr>
            <w:r>
              <w:rPr>
                <w:rFonts w:eastAsia="Times New Roman" w:cstheme="minorHAnsi"/>
                <w:sz w:val="20"/>
                <w:szCs w:val="20"/>
              </w:rPr>
              <w:t>Review text</w:t>
            </w:r>
          </w:p>
          <w:p w14:paraId="7E24FCE9" w14:textId="77777777" w:rsidR="004E74D2" w:rsidRDefault="004E74D2" w:rsidP="0006361A">
            <w:pPr>
              <w:spacing w:after="0" w:line="240" w:lineRule="auto"/>
              <w:rPr>
                <w:rFonts w:eastAsia="Times New Roman" w:cstheme="minorHAnsi"/>
                <w:sz w:val="20"/>
                <w:szCs w:val="20"/>
              </w:rPr>
            </w:pPr>
          </w:p>
          <w:p w14:paraId="4460DC1C" w14:textId="77777777" w:rsidR="00DC765C" w:rsidRDefault="004E74D2" w:rsidP="0006361A">
            <w:pPr>
              <w:spacing w:after="0" w:line="240" w:lineRule="auto"/>
              <w:rPr>
                <w:rFonts w:eastAsia="Times New Roman" w:cstheme="minorHAnsi"/>
                <w:sz w:val="20"/>
                <w:szCs w:val="20"/>
              </w:rPr>
            </w:pPr>
            <w:r>
              <w:rPr>
                <w:rFonts w:eastAsia="Times New Roman" w:cstheme="minorHAnsi"/>
                <w:sz w:val="20"/>
                <w:szCs w:val="20"/>
              </w:rPr>
              <w:t xml:space="preserve">Talks about markings, could be confusing, should consider using </w:t>
            </w:r>
          </w:p>
          <w:p w14:paraId="20997088" w14:textId="7D79CAAA"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identification/ signs</w:t>
            </w:r>
          </w:p>
          <w:p w14:paraId="3F464119" w14:textId="63E70167" w:rsidR="00DC765C" w:rsidRDefault="00DC765C" w:rsidP="0006361A">
            <w:pPr>
              <w:spacing w:after="0" w:line="240" w:lineRule="auto"/>
              <w:rPr>
                <w:rFonts w:eastAsia="Times New Roman" w:cstheme="minorHAnsi"/>
                <w:sz w:val="20"/>
                <w:szCs w:val="20"/>
              </w:rPr>
            </w:pPr>
          </w:p>
          <w:p w14:paraId="302DAB0E" w14:textId="608B43BA"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*mooring design : anchor/sinker</w:t>
            </w:r>
          </w:p>
          <w:p w14:paraId="00F21514" w14:textId="0F2D0698"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 xml:space="preserve">mooring system </w:t>
            </w:r>
          </w:p>
          <w:p w14:paraId="4D62AE50" w14:textId="1782B12F"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position of the anchor/sinker</w:t>
            </w:r>
          </w:p>
          <w:p w14:paraId="0BD4124C" w14:textId="47D69D84" w:rsidR="0067629E" w:rsidRDefault="0067629E" w:rsidP="0006361A">
            <w:pPr>
              <w:spacing w:after="0" w:line="240" w:lineRule="auto"/>
              <w:rPr>
                <w:rFonts w:eastAsia="Times New Roman" w:cstheme="minorHAnsi"/>
                <w:sz w:val="20"/>
                <w:szCs w:val="20"/>
              </w:rPr>
            </w:pPr>
          </w:p>
          <w:p w14:paraId="0F65A2DA" w14:textId="0A5645F8" w:rsidR="0067629E" w:rsidRDefault="0067629E" w:rsidP="0006361A">
            <w:pPr>
              <w:spacing w:after="0" w:line="240" w:lineRule="auto"/>
              <w:rPr>
                <w:rFonts w:eastAsia="Times New Roman" w:cstheme="minorHAnsi"/>
                <w:sz w:val="20"/>
                <w:szCs w:val="20"/>
              </w:rPr>
            </w:pPr>
            <w:r>
              <w:rPr>
                <w:rFonts w:eastAsia="Times New Roman" w:cstheme="minorHAnsi"/>
                <w:sz w:val="20"/>
                <w:szCs w:val="20"/>
              </w:rPr>
              <w:t xml:space="preserve">*positioning of buoy – </w:t>
            </w:r>
          </w:p>
          <w:p w14:paraId="6DA2560C" w14:textId="59D99E2C" w:rsidR="0067629E" w:rsidRDefault="00D76271" w:rsidP="0006361A">
            <w:pPr>
              <w:spacing w:after="0" w:line="240" w:lineRule="auto"/>
              <w:rPr>
                <w:rFonts w:eastAsia="Times New Roman" w:cstheme="minorHAnsi"/>
                <w:sz w:val="20"/>
                <w:szCs w:val="20"/>
              </w:rPr>
            </w:pPr>
            <w:r>
              <w:rPr>
                <w:rFonts w:eastAsia="Times New Roman" w:cstheme="minorHAnsi"/>
                <w:sz w:val="20"/>
                <w:szCs w:val="20"/>
              </w:rPr>
              <w:t>Should be about accuracy and not prescriptive in DGNSS, could say that it is the most common</w:t>
            </w:r>
          </w:p>
          <w:p w14:paraId="0C95E670" w14:textId="0B935623" w:rsidR="00CD17EC" w:rsidRDefault="00CD17EC" w:rsidP="0006361A">
            <w:pPr>
              <w:spacing w:after="0" w:line="240" w:lineRule="auto"/>
              <w:rPr>
                <w:rFonts w:eastAsia="Times New Roman" w:cstheme="minorHAnsi"/>
                <w:sz w:val="20"/>
                <w:szCs w:val="20"/>
              </w:rPr>
            </w:pPr>
          </w:p>
          <w:p w14:paraId="2E5C30F1" w14:textId="48E0F846" w:rsidR="00CD17EC" w:rsidRDefault="00CD17EC" w:rsidP="0006361A">
            <w:pPr>
              <w:spacing w:after="0" w:line="240" w:lineRule="auto"/>
              <w:rPr>
                <w:rFonts w:eastAsia="Times New Roman" w:cstheme="minorHAnsi"/>
                <w:sz w:val="20"/>
                <w:szCs w:val="20"/>
              </w:rPr>
            </w:pPr>
            <w:r>
              <w:rPr>
                <w:rFonts w:eastAsia="Times New Roman" w:cstheme="minorHAnsi"/>
                <w:sz w:val="20"/>
                <w:szCs w:val="20"/>
              </w:rPr>
              <w:t>Either AtoN or marine aids to navigation</w:t>
            </w:r>
          </w:p>
          <w:p w14:paraId="650ACB91" w14:textId="4F16F873" w:rsidR="00DC765C" w:rsidRPr="00B21BDE" w:rsidRDefault="00DC765C" w:rsidP="0006361A">
            <w:pPr>
              <w:spacing w:after="0" w:line="240" w:lineRule="auto"/>
              <w:rPr>
                <w:rFonts w:eastAsia="Times New Roman" w:cstheme="minorHAnsi"/>
                <w:sz w:val="20"/>
                <w:szCs w:val="20"/>
              </w:rPr>
            </w:pPr>
          </w:p>
        </w:tc>
        <w:tc>
          <w:tcPr>
            <w:tcW w:w="1911" w:type="dxa"/>
          </w:tcPr>
          <w:p w14:paraId="6A306D96" w14:textId="77777777" w:rsidR="00596169" w:rsidRPr="00B21BDE" w:rsidRDefault="00596169" w:rsidP="0006361A">
            <w:pPr>
              <w:spacing w:after="0" w:line="240" w:lineRule="auto"/>
              <w:rPr>
                <w:rFonts w:eastAsia="Times New Roman" w:cstheme="minorHAnsi"/>
                <w:sz w:val="20"/>
                <w:szCs w:val="20"/>
              </w:rPr>
            </w:pPr>
          </w:p>
        </w:tc>
        <w:tc>
          <w:tcPr>
            <w:tcW w:w="1712" w:type="dxa"/>
          </w:tcPr>
          <w:p w14:paraId="5EE9139E" w14:textId="77777777" w:rsidR="00596169" w:rsidRPr="00B21BDE" w:rsidRDefault="00596169" w:rsidP="0006361A">
            <w:pPr>
              <w:spacing w:after="0" w:line="240" w:lineRule="auto"/>
              <w:rPr>
                <w:rFonts w:eastAsia="Times New Roman" w:cstheme="minorHAnsi"/>
                <w:sz w:val="20"/>
                <w:szCs w:val="20"/>
              </w:rPr>
            </w:pPr>
          </w:p>
        </w:tc>
      </w:tr>
      <w:tr w:rsidR="0006361A" w:rsidRPr="009A6D33" w14:paraId="48D2D4A9" w14:textId="6B5F10D8" w:rsidTr="004347CF">
        <w:trPr>
          <w:trHeight w:val="300"/>
        </w:trPr>
        <w:tc>
          <w:tcPr>
            <w:tcW w:w="1022" w:type="dxa"/>
            <w:shd w:val="clear" w:color="auto" w:fill="auto"/>
            <w:noWrap/>
            <w:vAlign w:val="bottom"/>
          </w:tcPr>
          <w:p w14:paraId="265C572E" w14:textId="4FB23728"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3.4.2</w:t>
            </w:r>
          </w:p>
        </w:tc>
        <w:tc>
          <w:tcPr>
            <w:tcW w:w="4553" w:type="dxa"/>
            <w:shd w:val="clear" w:color="auto" w:fill="auto"/>
            <w:noWrap/>
            <w:vAlign w:val="bottom"/>
          </w:tcPr>
          <w:p w14:paraId="3F89368F" w14:textId="02FAEC40"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 xml:space="preserve">Cardinal Marking System </w:t>
            </w:r>
          </w:p>
        </w:tc>
        <w:tc>
          <w:tcPr>
            <w:tcW w:w="1800" w:type="dxa"/>
            <w:shd w:val="clear" w:color="auto" w:fill="auto"/>
            <w:noWrap/>
            <w:vAlign w:val="bottom"/>
          </w:tcPr>
          <w:p w14:paraId="0DFEE44B" w14:textId="6F460A3F"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0688CAA5" w14:textId="6D03F92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DE03D00"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E240461"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3B2128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B3B3ECF" w14:textId="0A5255CB" w:rsidR="0006361A" w:rsidRPr="00B21BDE" w:rsidRDefault="0006361A" w:rsidP="0006361A">
            <w:pPr>
              <w:spacing w:after="0" w:line="240" w:lineRule="auto"/>
              <w:rPr>
                <w:rFonts w:eastAsia="Times New Roman" w:cstheme="minorHAnsi"/>
                <w:sz w:val="20"/>
                <w:szCs w:val="20"/>
              </w:rPr>
            </w:pPr>
          </w:p>
        </w:tc>
        <w:tc>
          <w:tcPr>
            <w:tcW w:w="1712" w:type="dxa"/>
          </w:tcPr>
          <w:p w14:paraId="391631E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EF03F46" w14:textId="2384E8BF" w:rsidTr="004347CF">
        <w:trPr>
          <w:trHeight w:val="300"/>
        </w:trPr>
        <w:tc>
          <w:tcPr>
            <w:tcW w:w="1022" w:type="dxa"/>
            <w:shd w:val="clear" w:color="auto" w:fill="auto"/>
            <w:noWrap/>
            <w:vAlign w:val="bottom"/>
          </w:tcPr>
          <w:p w14:paraId="4910266F" w14:textId="4C7AAEC7"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3.4.3</w:t>
            </w:r>
          </w:p>
        </w:tc>
        <w:tc>
          <w:tcPr>
            <w:tcW w:w="4553" w:type="dxa"/>
            <w:shd w:val="clear" w:color="auto" w:fill="auto"/>
            <w:noWrap/>
            <w:vAlign w:val="bottom"/>
          </w:tcPr>
          <w:p w14:paraId="0B9F3EA1" w14:textId="198FDF2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Isolated Danger Marks</w:t>
            </w:r>
          </w:p>
        </w:tc>
        <w:tc>
          <w:tcPr>
            <w:tcW w:w="1800" w:type="dxa"/>
            <w:shd w:val="clear" w:color="auto" w:fill="auto"/>
            <w:noWrap/>
            <w:vAlign w:val="bottom"/>
          </w:tcPr>
          <w:p w14:paraId="773252D8" w14:textId="3F700932"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60A116B0" w14:textId="481DA7F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6A329A47"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196CFF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964BBF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862DBDA" w14:textId="317CBCD3" w:rsidR="0006361A" w:rsidRPr="00B21BDE" w:rsidRDefault="0006361A" w:rsidP="0006361A">
            <w:pPr>
              <w:spacing w:after="0" w:line="240" w:lineRule="auto"/>
              <w:rPr>
                <w:rFonts w:eastAsia="Times New Roman" w:cstheme="minorHAnsi"/>
                <w:sz w:val="20"/>
                <w:szCs w:val="20"/>
              </w:rPr>
            </w:pPr>
          </w:p>
        </w:tc>
        <w:tc>
          <w:tcPr>
            <w:tcW w:w="1712" w:type="dxa"/>
          </w:tcPr>
          <w:p w14:paraId="3CE1B6F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3DD0AF8" w14:textId="3A34D176" w:rsidTr="004347CF">
        <w:trPr>
          <w:trHeight w:val="300"/>
        </w:trPr>
        <w:tc>
          <w:tcPr>
            <w:tcW w:w="1022" w:type="dxa"/>
            <w:shd w:val="clear" w:color="auto" w:fill="auto"/>
            <w:noWrap/>
            <w:vAlign w:val="bottom"/>
          </w:tcPr>
          <w:p w14:paraId="03C44D6A" w14:textId="34C0AE28"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3.4.4</w:t>
            </w:r>
          </w:p>
        </w:tc>
        <w:tc>
          <w:tcPr>
            <w:tcW w:w="4553" w:type="dxa"/>
            <w:shd w:val="clear" w:color="auto" w:fill="auto"/>
            <w:noWrap/>
            <w:vAlign w:val="bottom"/>
          </w:tcPr>
          <w:p w14:paraId="1CDA8AB7" w14:textId="5EE5F3B2"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Safe Water Marks</w:t>
            </w:r>
          </w:p>
        </w:tc>
        <w:tc>
          <w:tcPr>
            <w:tcW w:w="1800" w:type="dxa"/>
            <w:shd w:val="clear" w:color="auto" w:fill="auto"/>
            <w:noWrap/>
            <w:vAlign w:val="bottom"/>
          </w:tcPr>
          <w:p w14:paraId="07085298" w14:textId="36C2D239"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655548F7" w14:textId="6B07B76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690BE85"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F5F58B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FAAB245"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172E9A91" w14:textId="488B3630" w:rsidR="0006361A" w:rsidRPr="00B21BDE" w:rsidRDefault="0006361A" w:rsidP="0006361A">
            <w:pPr>
              <w:spacing w:after="0" w:line="240" w:lineRule="auto"/>
              <w:rPr>
                <w:rFonts w:eastAsia="Times New Roman" w:cstheme="minorHAnsi"/>
                <w:sz w:val="20"/>
                <w:szCs w:val="20"/>
              </w:rPr>
            </w:pPr>
          </w:p>
        </w:tc>
        <w:tc>
          <w:tcPr>
            <w:tcW w:w="1712" w:type="dxa"/>
          </w:tcPr>
          <w:p w14:paraId="17546A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C600344" w14:textId="1C8265F5" w:rsidTr="004347CF">
        <w:trPr>
          <w:trHeight w:val="300"/>
        </w:trPr>
        <w:tc>
          <w:tcPr>
            <w:tcW w:w="1022" w:type="dxa"/>
            <w:shd w:val="clear" w:color="auto" w:fill="auto"/>
            <w:noWrap/>
            <w:vAlign w:val="bottom"/>
          </w:tcPr>
          <w:p w14:paraId="0A30F7E4" w14:textId="22133346"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3.4.5</w:t>
            </w:r>
          </w:p>
        </w:tc>
        <w:tc>
          <w:tcPr>
            <w:tcW w:w="4553" w:type="dxa"/>
            <w:shd w:val="clear" w:color="auto" w:fill="auto"/>
            <w:noWrap/>
            <w:vAlign w:val="bottom"/>
          </w:tcPr>
          <w:p w14:paraId="13A2A299" w14:textId="55A2C3E5"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Special Marks</w:t>
            </w:r>
          </w:p>
        </w:tc>
        <w:tc>
          <w:tcPr>
            <w:tcW w:w="1800" w:type="dxa"/>
            <w:shd w:val="clear" w:color="auto" w:fill="auto"/>
            <w:noWrap/>
            <w:vAlign w:val="bottom"/>
          </w:tcPr>
          <w:p w14:paraId="614486F8" w14:textId="6041FC42"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1CFACB90" w14:textId="5E77688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7520054"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42CE488"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1C78381"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16F789E6" w14:textId="7285CAF1" w:rsidR="0006361A" w:rsidRPr="00B21BDE" w:rsidRDefault="0006361A" w:rsidP="0006361A">
            <w:pPr>
              <w:spacing w:after="0" w:line="240" w:lineRule="auto"/>
              <w:rPr>
                <w:rFonts w:eastAsia="Times New Roman" w:cstheme="minorHAnsi"/>
                <w:sz w:val="20"/>
                <w:szCs w:val="20"/>
              </w:rPr>
            </w:pPr>
          </w:p>
        </w:tc>
        <w:tc>
          <w:tcPr>
            <w:tcW w:w="1712" w:type="dxa"/>
          </w:tcPr>
          <w:p w14:paraId="518E237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7C68F38" w14:textId="54F4A184" w:rsidTr="004347CF">
        <w:trPr>
          <w:trHeight w:val="300"/>
        </w:trPr>
        <w:tc>
          <w:tcPr>
            <w:tcW w:w="1022" w:type="dxa"/>
            <w:shd w:val="clear" w:color="auto" w:fill="auto"/>
            <w:noWrap/>
            <w:vAlign w:val="bottom"/>
          </w:tcPr>
          <w:p w14:paraId="6C131C62" w14:textId="25F2339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3.4.1</w:t>
            </w:r>
          </w:p>
        </w:tc>
        <w:tc>
          <w:tcPr>
            <w:tcW w:w="4553" w:type="dxa"/>
            <w:shd w:val="clear" w:color="auto" w:fill="auto"/>
            <w:noWrap/>
            <w:vAlign w:val="bottom"/>
          </w:tcPr>
          <w:p w14:paraId="3434CBD8" w14:textId="57B1662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Marking new dangers</w:t>
            </w:r>
          </w:p>
        </w:tc>
        <w:tc>
          <w:tcPr>
            <w:tcW w:w="1800" w:type="dxa"/>
            <w:shd w:val="clear" w:color="auto" w:fill="auto"/>
            <w:noWrap/>
            <w:vAlign w:val="bottom"/>
          </w:tcPr>
          <w:p w14:paraId="687CFB34" w14:textId="4BA867D1"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1DBDDCA6" w14:textId="16A3969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18E396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D01EF9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48BE6D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DB2D650" w14:textId="2E0C9A65" w:rsidR="0006361A" w:rsidRPr="00B21BDE" w:rsidRDefault="0006361A" w:rsidP="0006361A">
            <w:pPr>
              <w:spacing w:after="0" w:line="240" w:lineRule="auto"/>
              <w:rPr>
                <w:rFonts w:eastAsia="Times New Roman" w:cstheme="minorHAnsi"/>
                <w:sz w:val="20"/>
                <w:szCs w:val="20"/>
              </w:rPr>
            </w:pPr>
          </w:p>
        </w:tc>
        <w:tc>
          <w:tcPr>
            <w:tcW w:w="1712" w:type="dxa"/>
          </w:tcPr>
          <w:p w14:paraId="47E531C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B2EC0F9" w14:textId="3EB262B3" w:rsidTr="004347CF">
        <w:trPr>
          <w:trHeight w:val="300"/>
        </w:trPr>
        <w:tc>
          <w:tcPr>
            <w:tcW w:w="1022" w:type="dxa"/>
            <w:shd w:val="clear" w:color="auto" w:fill="auto"/>
            <w:noWrap/>
            <w:vAlign w:val="bottom"/>
          </w:tcPr>
          <w:p w14:paraId="3C0581DF" w14:textId="1CD5EF2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3.4.6</w:t>
            </w:r>
          </w:p>
        </w:tc>
        <w:tc>
          <w:tcPr>
            <w:tcW w:w="4553" w:type="dxa"/>
            <w:shd w:val="clear" w:color="auto" w:fill="auto"/>
            <w:noWrap/>
            <w:vAlign w:val="bottom"/>
          </w:tcPr>
          <w:p w14:paraId="3A541497" w14:textId="5643CCFB"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Emergency Wreck Marking Buoy</w:t>
            </w:r>
          </w:p>
        </w:tc>
        <w:tc>
          <w:tcPr>
            <w:tcW w:w="1800" w:type="dxa"/>
            <w:shd w:val="clear" w:color="auto" w:fill="auto"/>
            <w:noWrap/>
            <w:vAlign w:val="bottom"/>
          </w:tcPr>
          <w:p w14:paraId="46A6B0C2" w14:textId="021BAD07"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03D7DC65" w14:textId="7AC991F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4B464F0"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D222928"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7F0A2EB"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B467B48" w14:textId="76229665" w:rsidR="0006361A" w:rsidRPr="00B21BDE" w:rsidRDefault="0006361A" w:rsidP="0006361A">
            <w:pPr>
              <w:spacing w:after="0" w:line="240" w:lineRule="auto"/>
              <w:rPr>
                <w:rFonts w:eastAsia="Times New Roman" w:cstheme="minorHAnsi"/>
                <w:sz w:val="20"/>
                <w:szCs w:val="20"/>
              </w:rPr>
            </w:pPr>
          </w:p>
        </w:tc>
        <w:tc>
          <w:tcPr>
            <w:tcW w:w="1712" w:type="dxa"/>
          </w:tcPr>
          <w:p w14:paraId="5C813F9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11E049C" w14:textId="6571B0DD" w:rsidTr="004347CF">
        <w:trPr>
          <w:trHeight w:val="300"/>
        </w:trPr>
        <w:tc>
          <w:tcPr>
            <w:tcW w:w="1022" w:type="dxa"/>
            <w:shd w:val="clear" w:color="auto" w:fill="auto"/>
            <w:noWrap/>
            <w:vAlign w:val="bottom"/>
          </w:tcPr>
          <w:p w14:paraId="11592860" w14:textId="21F1F2A6"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3.4.7</w:t>
            </w:r>
          </w:p>
        </w:tc>
        <w:tc>
          <w:tcPr>
            <w:tcW w:w="4553" w:type="dxa"/>
            <w:shd w:val="clear" w:color="auto" w:fill="auto"/>
            <w:noWrap/>
            <w:vAlign w:val="bottom"/>
          </w:tcPr>
          <w:p w14:paraId="246EAAA4" w14:textId="59F69827"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Other Marks</w:t>
            </w:r>
          </w:p>
        </w:tc>
        <w:tc>
          <w:tcPr>
            <w:tcW w:w="1800" w:type="dxa"/>
            <w:shd w:val="clear" w:color="auto" w:fill="auto"/>
            <w:noWrap/>
            <w:vAlign w:val="bottom"/>
          </w:tcPr>
          <w:p w14:paraId="44951F28" w14:textId="643805CE"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auto"/>
            <w:noWrap/>
            <w:vAlign w:val="bottom"/>
          </w:tcPr>
          <w:p w14:paraId="27D9299C" w14:textId="5443906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25DFC38"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E765C1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DD9DC7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194C9E69" w14:textId="55A6DF85" w:rsidR="0006361A" w:rsidRPr="00B21BDE" w:rsidRDefault="0006361A" w:rsidP="0006361A">
            <w:pPr>
              <w:spacing w:after="0" w:line="240" w:lineRule="auto"/>
              <w:rPr>
                <w:rFonts w:eastAsia="Times New Roman" w:cstheme="minorHAnsi"/>
                <w:sz w:val="20"/>
                <w:szCs w:val="20"/>
              </w:rPr>
            </w:pPr>
          </w:p>
        </w:tc>
        <w:tc>
          <w:tcPr>
            <w:tcW w:w="1712" w:type="dxa"/>
          </w:tcPr>
          <w:p w14:paraId="559AF7C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D4C3252" w14:textId="3520AA45" w:rsidTr="004347CF">
        <w:trPr>
          <w:trHeight w:val="300"/>
        </w:trPr>
        <w:tc>
          <w:tcPr>
            <w:tcW w:w="1022" w:type="dxa"/>
            <w:shd w:val="clear" w:color="auto" w:fill="auto"/>
            <w:noWrap/>
            <w:vAlign w:val="bottom"/>
          </w:tcPr>
          <w:p w14:paraId="540B5924" w14:textId="762C09E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3.4 </w:t>
            </w:r>
          </w:p>
        </w:tc>
        <w:tc>
          <w:tcPr>
            <w:tcW w:w="4553" w:type="dxa"/>
            <w:shd w:val="clear" w:color="auto" w:fill="auto"/>
            <w:noWrap/>
            <w:vAlign w:val="bottom"/>
          </w:tcPr>
          <w:p w14:paraId="5267921E" w14:textId="1C3E44B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Level of service</w:t>
            </w:r>
          </w:p>
        </w:tc>
        <w:tc>
          <w:tcPr>
            <w:tcW w:w="1800" w:type="dxa"/>
            <w:shd w:val="clear" w:color="auto" w:fill="auto"/>
            <w:noWrap/>
            <w:vAlign w:val="bottom"/>
          </w:tcPr>
          <w:p w14:paraId="6A5D7325" w14:textId="233A00B8"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E174203" w14:textId="53D84E4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DF8662D" w14:textId="3E6D81D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7B255AED" w14:textId="77777777" w:rsidR="0006361A" w:rsidRDefault="0006361A" w:rsidP="0006361A">
            <w:pPr>
              <w:spacing w:after="0" w:line="240" w:lineRule="auto"/>
              <w:rPr>
                <w:rFonts w:eastAsia="Times New Roman" w:cstheme="minorHAnsi"/>
                <w:sz w:val="20"/>
                <w:szCs w:val="20"/>
              </w:rPr>
            </w:pPr>
          </w:p>
        </w:tc>
        <w:tc>
          <w:tcPr>
            <w:tcW w:w="2040" w:type="dxa"/>
          </w:tcPr>
          <w:p w14:paraId="4D332419" w14:textId="77777777" w:rsidR="0006361A" w:rsidRDefault="0006361A" w:rsidP="0006361A">
            <w:pPr>
              <w:spacing w:after="0" w:line="240" w:lineRule="auto"/>
              <w:rPr>
                <w:rFonts w:eastAsia="Times New Roman" w:cstheme="minorHAnsi"/>
                <w:sz w:val="20"/>
                <w:szCs w:val="20"/>
              </w:rPr>
            </w:pPr>
          </w:p>
        </w:tc>
        <w:tc>
          <w:tcPr>
            <w:tcW w:w="1911" w:type="dxa"/>
          </w:tcPr>
          <w:p w14:paraId="00503D71" w14:textId="29EB9155" w:rsidR="0006361A" w:rsidRDefault="0006361A" w:rsidP="0006361A">
            <w:pPr>
              <w:spacing w:after="0" w:line="240" w:lineRule="auto"/>
              <w:rPr>
                <w:rFonts w:eastAsia="Times New Roman" w:cstheme="minorHAnsi"/>
                <w:sz w:val="20"/>
                <w:szCs w:val="20"/>
              </w:rPr>
            </w:pPr>
          </w:p>
        </w:tc>
        <w:tc>
          <w:tcPr>
            <w:tcW w:w="1712" w:type="dxa"/>
          </w:tcPr>
          <w:p w14:paraId="4130E126" w14:textId="77777777" w:rsidR="0006361A" w:rsidRDefault="0006361A" w:rsidP="0006361A">
            <w:pPr>
              <w:spacing w:after="0" w:line="240" w:lineRule="auto"/>
              <w:rPr>
                <w:rFonts w:eastAsia="Times New Roman" w:cstheme="minorHAnsi"/>
                <w:sz w:val="20"/>
                <w:szCs w:val="20"/>
              </w:rPr>
            </w:pPr>
          </w:p>
        </w:tc>
      </w:tr>
      <w:tr w:rsidR="0006361A" w:rsidRPr="009A6D33" w14:paraId="0C97DFEA" w14:textId="0B3A3E9B" w:rsidTr="004347CF">
        <w:trPr>
          <w:trHeight w:val="300"/>
        </w:trPr>
        <w:tc>
          <w:tcPr>
            <w:tcW w:w="1022" w:type="dxa"/>
            <w:shd w:val="clear" w:color="auto" w:fill="auto"/>
            <w:noWrap/>
            <w:vAlign w:val="bottom"/>
          </w:tcPr>
          <w:p w14:paraId="076969A6" w14:textId="134039C5"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8.2</w:t>
            </w:r>
          </w:p>
        </w:tc>
        <w:tc>
          <w:tcPr>
            <w:tcW w:w="4553" w:type="dxa"/>
            <w:shd w:val="clear" w:color="auto" w:fill="auto"/>
            <w:noWrap/>
            <w:vAlign w:val="bottom"/>
          </w:tcPr>
          <w:p w14:paraId="7206C1D8" w14:textId="21F503EC"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Level of Service</w:t>
            </w:r>
          </w:p>
        </w:tc>
        <w:tc>
          <w:tcPr>
            <w:tcW w:w="1800" w:type="dxa"/>
            <w:shd w:val="clear" w:color="auto" w:fill="auto"/>
            <w:noWrap/>
            <w:vAlign w:val="bottom"/>
          </w:tcPr>
          <w:p w14:paraId="084772AF" w14:textId="4FA447E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80756C0" w14:textId="751DD099"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6CAB6D0B" w14:textId="6CEE8B0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156FC3D4" w14:textId="77777777" w:rsidR="0006361A" w:rsidRDefault="0006361A" w:rsidP="0006361A">
            <w:pPr>
              <w:spacing w:after="0" w:line="240" w:lineRule="auto"/>
              <w:rPr>
                <w:rFonts w:eastAsia="Times New Roman" w:cstheme="minorHAnsi"/>
                <w:sz w:val="20"/>
                <w:szCs w:val="20"/>
              </w:rPr>
            </w:pPr>
          </w:p>
        </w:tc>
        <w:tc>
          <w:tcPr>
            <w:tcW w:w="2040" w:type="dxa"/>
          </w:tcPr>
          <w:p w14:paraId="2249027C" w14:textId="77777777" w:rsidR="0006361A" w:rsidRDefault="0006361A" w:rsidP="0006361A">
            <w:pPr>
              <w:spacing w:after="0" w:line="240" w:lineRule="auto"/>
              <w:rPr>
                <w:rFonts w:eastAsia="Times New Roman" w:cstheme="minorHAnsi"/>
                <w:sz w:val="20"/>
                <w:szCs w:val="20"/>
              </w:rPr>
            </w:pPr>
          </w:p>
        </w:tc>
        <w:tc>
          <w:tcPr>
            <w:tcW w:w="1911" w:type="dxa"/>
          </w:tcPr>
          <w:p w14:paraId="599AEFFC" w14:textId="3DFCB217" w:rsidR="0006361A" w:rsidRDefault="0006361A" w:rsidP="0006361A">
            <w:pPr>
              <w:spacing w:after="0" w:line="240" w:lineRule="auto"/>
              <w:rPr>
                <w:rFonts w:eastAsia="Times New Roman" w:cstheme="minorHAnsi"/>
                <w:sz w:val="20"/>
                <w:szCs w:val="20"/>
              </w:rPr>
            </w:pPr>
          </w:p>
        </w:tc>
        <w:tc>
          <w:tcPr>
            <w:tcW w:w="1712" w:type="dxa"/>
          </w:tcPr>
          <w:p w14:paraId="548084F1" w14:textId="77777777" w:rsidR="0006361A" w:rsidRDefault="0006361A" w:rsidP="0006361A">
            <w:pPr>
              <w:spacing w:after="0" w:line="240" w:lineRule="auto"/>
              <w:rPr>
                <w:rFonts w:eastAsia="Times New Roman" w:cstheme="minorHAnsi"/>
                <w:sz w:val="20"/>
                <w:szCs w:val="20"/>
              </w:rPr>
            </w:pPr>
          </w:p>
        </w:tc>
      </w:tr>
      <w:tr w:rsidR="0006361A" w:rsidRPr="009A6D33" w14:paraId="5595F4A4" w14:textId="6178FA13" w:rsidTr="004347CF">
        <w:trPr>
          <w:trHeight w:val="300"/>
        </w:trPr>
        <w:tc>
          <w:tcPr>
            <w:tcW w:w="1022" w:type="dxa"/>
            <w:shd w:val="clear" w:color="auto" w:fill="auto"/>
            <w:noWrap/>
            <w:vAlign w:val="bottom"/>
          </w:tcPr>
          <w:p w14:paraId="06A65A17" w14:textId="64C8076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8.4</w:t>
            </w:r>
          </w:p>
        </w:tc>
        <w:tc>
          <w:tcPr>
            <w:tcW w:w="4553" w:type="dxa"/>
            <w:shd w:val="clear" w:color="auto" w:fill="auto"/>
            <w:noWrap/>
            <w:vAlign w:val="bottom"/>
          </w:tcPr>
          <w:p w14:paraId="36DAC9BF" w14:textId="68D1FCA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Availability Objectives</w:t>
            </w:r>
          </w:p>
        </w:tc>
        <w:tc>
          <w:tcPr>
            <w:tcW w:w="1800" w:type="dxa"/>
            <w:shd w:val="clear" w:color="auto" w:fill="auto"/>
            <w:noWrap/>
            <w:vAlign w:val="bottom"/>
          </w:tcPr>
          <w:p w14:paraId="027A705E" w14:textId="5AD73A0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2E3580AB" w14:textId="3B4CEB2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C764ED1" w14:textId="35594D89"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6A5274FC" w14:textId="77777777" w:rsidR="0006361A" w:rsidRDefault="0006361A" w:rsidP="0006361A">
            <w:pPr>
              <w:spacing w:after="0" w:line="240" w:lineRule="auto"/>
              <w:rPr>
                <w:rFonts w:eastAsia="Times New Roman" w:cstheme="minorHAnsi"/>
                <w:sz w:val="20"/>
                <w:szCs w:val="20"/>
              </w:rPr>
            </w:pPr>
          </w:p>
        </w:tc>
        <w:tc>
          <w:tcPr>
            <w:tcW w:w="2040" w:type="dxa"/>
          </w:tcPr>
          <w:p w14:paraId="6D4A9A33" w14:textId="77777777" w:rsidR="0006361A" w:rsidRDefault="0006361A" w:rsidP="0006361A">
            <w:pPr>
              <w:spacing w:after="0" w:line="240" w:lineRule="auto"/>
              <w:rPr>
                <w:rFonts w:eastAsia="Times New Roman" w:cstheme="minorHAnsi"/>
                <w:sz w:val="20"/>
                <w:szCs w:val="20"/>
              </w:rPr>
            </w:pPr>
          </w:p>
        </w:tc>
        <w:tc>
          <w:tcPr>
            <w:tcW w:w="1911" w:type="dxa"/>
          </w:tcPr>
          <w:p w14:paraId="0D5E3DB8" w14:textId="65F118A0" w:rsidR="0006361A" w:rsidRDefault="0006361A" w:rsidP="0006361A">
            <w:pPr>
              <w:spacing w:after="0" w:line="240" w:lineRule="auto"/>
              <w:rPr>
                <w:rFonts w:eastAsia="Times New Roman" w:cstheme="minorHAnsi"/>
                <w:sz w:val="20"/>
                <w:szCs w:val="20"/>
              </w:rPr>
            </w:pPr>
          </w:p>
        </w:tc>
        <w:tc>
          <w:tcPr>
            <w:tcW w:w="1712" w:type="dxa"/>
          </w:tcPr>
          <w:p w14:paraId="791E93A6" w14:textId="77777777" w:rsidR="0006361A" w:rsidRDefault="0006361A" w:rsidP="0006361A">
            <w:pPr>
              <w:spacing w:after="0" w:line="240" w:lineRule="auto"/>
              <w:rPr>
                <w:rFonts w:eastAsia="Times New Roman" w:cstheme="minorHAnsi"/>
                <w:sz w:val="20"/>
                <w:szCs w:val="20"/>
              </w:rPr>
            </w:pPr>
          </w:p>
        </w:tc>
      </w:tr>
      <w:tr w:rsidR="0006361A" w:rsidRPr="009A6D33" w14:paraId="317DBBF7" w14:textId="251344F6" w:rsidTr="004347CF">
        <w:trPr>
          <w:trHeight w:val="300"/>
        </w:trPr>
        <w:tc>
          <w:tcPr>
            <w:tcW w:w="1022" w:type="dxa"/>
            <w:shd w:val="clear" w:color="auto" w:fill="auto"/>
            <w:noWrap/>
            <w:vAlign w:val="bottom"/>
          </w:tcPr>
          <w:p w14:paraId="308D4250" w14:textId="460D07C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3.5 </w:t>
            </w:r>
          </w:p>
        </w:tc>
        <w:tc>
          <w:tcPr>
            <w:tcW w:w="4553" w:type="dxa"/>
            <w:shd w:val="clear" w:color="auto" w:fill="auto"/>
            <w:noWrap/>
            <w:vAlign w:val="bottom"/>
          </w:tcPr>
          <w:p w14:paraId="3635D253" w14:textId="2C95DC7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Risk management</w:t>
            </w:r>
          </w:p>
        </w:tc>
        <w:tc>
          <w:tcPr>
            <w:tcW w:w="1800" w:type="dxa"/>
            <w:shd w:val="clear" w:color="auto" w:fill="auto"/>
            <w:noWrap/>
            <w:vAlign w:val="bottom"/>
          </w:tcPr>
          <w:p w14:paraId="49D29D22" w14:textId="4D7159BF"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2FE2F92B" w14:textId="0AA4B37E"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1903058B" w14:textId="42942C75"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68FC644E" w14:textId="77777777" w:rsidR="0006361A" w:rsidRDefault="0006361A" w:rsidP="0006361A">
            <w:pPr>
              <w:spacing w:after="0" w:line="240" w:lineRule="auto"/>
              <w:rPr>
                <w:rFonts w:eastAsia="Times New Roman" w:cstheme="minorHAnsi"/>
                <w:sz w:val="20"/>
                <w:szCs w:val="20"/>
              </w:rPr>
            </w:pPr>
          </w:p>
        </w:tc>
        <w:tc>
          <w:tcPr>
            <w:tcW w:w="2040" w:type="dxa"/>
          </w:tcPr>
          <w:p w14:paraId="473D6409" w14:textId="77777777" w:rsidR="0006361A" w:rsidRDefault="0006361A" w:rsidP="0006361A">
            <w:pPr>
              <w:spacing w:after="0" w:line="240" w:lineRule="auto"/>
              <w:rPr>
                <w:rFonts w:eastAsia="Times New Roman" w:cstheme="minorHAnsi"/>
                <w:sz w:val="20"/>
                <w:szCs w:val="20"/>
              </w:rPr>
            </w:pPr>
          </w:p>
        </w:tc>
        <w:tc>
          <w:tcPr>
            <w:tcW w:w="1911" w:type="dxa"/>
          </w:tcPr>
          <w:p w14:paraId="085C0C02" w14:textId="620A7BD4" w:rsidR="0006361A" w:rsidRDefault="0006361A" w:rsidP="0006361A">
            <w:pPr>
              <w:spacing w:after="0" w:line="240" w:lineRule="auto"/>
              <w:rPr>
                <w:rFonts w:eastAsia="Times New Roman" w:cstheme="minorHAnsi"/>
                <w:sz w:val="20"/>
                <w:szCs w:val="20"/>
              </w:rPr>
            </w:pPr>
          </w:p>
        </w:tc>
        <w:tc>
          <w:tcPr>
            <w:tcW w:w="1712" w:type="dxa"/>
          </w:tcPr>
          <w:p w14:paraId="6F495C5E" w14:textId="77777777" w:rsidR="0006361A" w:rsidRDefault="0006361A" w:rsidP="0006361A">
            <w:pPr>
              <w:spacing w:after="0" w:line="240" w:lineRule="auto"/>
              <w:rPr>
                <w:rFonts w:eastAsia="Times New Roman" w:cstheme="minorHAnsi"/>
                <w:sz w:val="20"/>
                <w:szCs w:val="20"/>
              </w:rPr>
            </w:pPr>
          </w:p>
        </w:tc>
      </w:tr>
      <w:tr w:rsidR="0006361A" w:rsidRPr="009A6D33" w14:paraId="10FF3854" w14:textId="6C697B88" w:rsidTr="004347CF">
        <w:trPr>
          <w:trHeight w:val="300"/>
        </w:trPr>
        <w:tc>
          <w:tcPr>
            <w:tcW w:w="1022" w:type="dxa"/>
            <w:shd w:val="clear" w:color="auto" w:fill="auto"/>
            <w:noWrap/>
            <w:vAlign w:val="bottom"/>
          </w:tcPr>
          <w:p w14:paraId="3B99C78A" w14:textId="57E10E14"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8.3</w:t>
            </w:r>
          </w:p>
        </w:tc>
        <w:tc>
          <w:tcPr>
            <w:tcW w:w="4553" w:type="dxa"/>
            <w:shd w:val="clear" w:color="auto" w:fill="auto"/>
            <w:noWrap/>
            <w:vAlign w:val="bottom"/>
          </w:tcPr>
          <w:p w14:paraId="1588CF3A" w14:textId="6FE5FD0A"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Risk Management</w:t>
            </w:r>
          </w:p>
        </w:tc>
        <w:tc>
          <w:tcPr>
            <w:tcW w:w="1800" w:type="dxa"/>
            <w:shd w:val="clear" w:color="auto" w:fill="auto"/>
            <w:noWrap/>
            <w:vAlign w:val="bottom"/>
          </w:tcPr>
          <w:p w14:paraId="3C82B298" w14:textId="6529586D"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7D0A58D7" w14:textId="3077DE76"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0D346F32" w14:textId="4E567DEF"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783BAD39" w14:textId="77777777" w:rsidR="0006361A" w:rsidRDefault="0006361A" w:rsidP="0006361A">
            <w:pPr>
              <w:spacing w:after="0" w:line="240" w:lineRule="auto"/>
              <w:rPr>
                <w:rFonts w:eastAsia="Times New Roman" w:cstheme="minorHAnsi"/>
                <w:sz w:val="20"/>
                <w:szCs w:val="20"/>
              </w:rPr>
            </w:pPr>
          </w:p>
        </w:tc>
        <w:tc>
          <w:tcPr>
            <w:tcW w:w="2040" w:type="dxa"/>
          </w:tcPr>
          <w:p w14:paraId="6640CC75" w14:textId="77777777" w:rsidR="0006361A" w:rsidRDefault="0006361A" w:rsidP="0006361A">
            <w:pPr>
              <w:spacing w:after="0" w:line="240" w:lineRule="auto"/>
              <w:rPr>
                <w:rFonts w:eastAsia="Times New Roman" w:cstheme="minorHAnsi"/>
                <w:sz w:val="20"/>
                <w:szCs w:val="20"/>
              </w:rPr>
            </w:pPr>
          </w:p>
        </w:tc>
        <w:tc>
          <w:tcPr>
            <w:tcW w:w="1911" w:type="dxa"/>
          </w:tcPr>
          <w:p w14:paraId="55A44BED" w14:textId="193375F4" w:rsidR="0006361A" w:rsidRDefault="0006361A" w:rsidP="0006361A">
            <w:pPr>
              <w:spacing w:after="0" w:line="240" w:lineRule="auto"/>
              <w:rPr>
                <w:rFonts w:eastAsia="Times New Roman" w:cstheme="minorHAnsi"/>
                <w:sz w:val="20"/>
                <w:szCs w:val="20"/>
              </w:rPr>
            </w:pPr>
          </w:p>
        </w:tc>
        <w:tc>
          <w:tcPr>
            <w:tcW w:w="1712" w:type="dxa"/>
          </w:tcPr>
          <w:p w14:paraId="25B4F423" w14:textId="77777777" w:rsidR="0006361A" w:rsidRDefault="0006361A" w:rsidP="0006361A">
            <w:pPr>
              <w:spacing w:after="0" w:line="240" w:lineRule="auto"/>
              <w:rPr>
                <w:rFonts w:eastAsia="Times New Roman" w:cstheme="minorHAnsi"/>
                <w:sz w:val="20"/>
                <w:szCs w:val="20"/>
              </w:rPr>
            </w:pPr>
          </w:p>
        </w:tc>
      </w:tr>
      <w:tr w:rsidR="0006361A" w:rsidRPr="009A6D33" w14:paraId="08C69958" w14:textId="2A06B390" w:rsidTr="004347CF">
        <w:trPr>
          <w:trHeight w:val="300"/>
        </w:trPr>
        <w:tc>
          <w:tcPr>
            <w:tcW w:w="1022" w:type="dxa"/>
            <w:shd w:val="clear" w:color="auto" w:fill="auto"/>
            <w:noWrap/>
            <w:vAlign w:val="bottom"/>
          </w:tcPr>
          <w:p w14:paraId="565A1BEF" w14:textId="470FB78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3.6</w:t>
            </w:r>
          </w:p>
        </w:tc>
        <w:tc>
          <w:tcPr>
            <w:tcW w:w="4553" w:type="dxa"/>
            <w:shd w:val="clear" w:color="auto" w:fill="auto"/>
            <w:noWrap/>
            <w:vAlign w:val="bottom"/>
          </w:tcPr>
          <w:p w14:paraId="59EE8A72" w14:textId="1C451E0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Quality management</w:t>
            </w:r>
          </w:p>
        </w:tc>
        <w:tc>
          <w:tcPr>
            <w:tcW w:w="1800" w:type="dxa"/>
            <w:shd w:val="clear" w:color="auto" w:fill="auto"/>
            <w:noWrap/>
            <w:vAlign w:val="bottom"/>
          </w:tcPr>
          <w:p w14:paraId="2F422376" w14:textId="2E6BE556"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7573CDD" w14:textId="4CA56BD2"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57BC83C8" w14:textId="009D199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2B410858" w14:textId="77777777" w:rsidR="0006361A" w:rsidRDefault="0006361A" w:rsidP="0006361A">
            <w:pPr>
              <w:spacing w:after="0" w:line="240" w:lineRule="auto"/>
              <w:rPr>
                <w:rFonts w:eastAsia="Times New Roman" w:cstheme="minorHAnsi"/>
                <w:sz w:val="20"/>
                <w:szCs w:val="20"/>
              </w:rPr>
            </w:pPr>
          </w:p>
        </w:tc>
        <w:tc>
          <w:tcPr>
            <w:tcW w:w="2040" w:type="dxa"/>
          </w:tcPr>
          <w:p w14:paraId="4E8D00B7" w14:textId="77777777" w:rsidR="0006361A" w:rsidRDefault="0006361A" w:rsidP="0006361A">
            <w:pPr>
              <w:spacing w:after="0" w:line="240" w:lineRule="auto"/>
              <w:rPr>
                <w:rFonts w:eastAsia="Times New Roman" w:cstheme="minorHAnsi"/>
                <w:sz w:val="20"/>
                <w:szCs w:val="20"/>
              </w:rPr>
            </w:pPr>
          </w:p>
        </w:tc>
        <w:tc>
          <w:tcPr>
            <w:tcW w:w="1911" w:type="dxa"/>
          </w:tcPr>
          <w:p w14:paraId="26AC8359" w14:textId="5EF094E5" w:rsidR="0006361A" w:rsidRDefault="0006361A" w:rsidP="0006361A">
            <w:pPr>
              <w:spacing w:after="0" w:line="240" w:lineRule="auto"/>
              <w:rPr>
                <w:rFonts w:eastAsia="Times New Roman" w:cstheme="minorHAnsi"/>
                <w:sz w:val="20"/>
                <w:szCs w:val="20"/>
              </w:rPr>
            </w:pPr>
          </w:p>
        </w:tc>
        <w:tc>
          <w:tcPr>
            <w:tcW w:w="1712" w:type="dxa"/>
          </w:tcPr>
          <w:p w14:paraId="5E2374C6" w14:textId="77777777" w:rsidR="0006361A" w:rsidRDefault="0006361A" w:rsidP="0006361A">
            <w:pPr>
              <w:spacing w:after="0" w:line="240" w:lineRule="auto"/>
              <w:rPr>
                <w:rFonts w:eastAsia="Times New Roman" w:cstheme="minorHAnsi"/>
                <w:sz w:val="20"/>
                <w:szCs w:val="20"/>
              </w:rPr>
            </w:pPr>
          </w:p>
        </w:tc>
      </w:tr>
      <w:tr w:rsidR="0006361A" w:rsidRPr="009A6D33" w14:paraId="13C3E3AA" w14:textId="1143CB7D" w:rsidTr="004347CF">
        <w:trPr>
          <w:trHeight w:val="300"/>
        </w:trPr>
        <w:tc>
          <w:tcPr>
            <w:tcW w:w="1022" w:type="dxa"/>
            <w:shd w:val="clear" w:color="auto" w:fill="auto"/>
            <w:noWrap/>
            <w:vAlign w:val="bottom"/>
          </w:tcPr>
          <w:p w14:paraId="1E3411B1" w14:textId="7AD3C007"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8.5</w:t>
            </w:r>
          </w:p>
        </w:tc>
        <w:tc>
          <w:tcPr>
            <w:tcW w:w="4553" w:type="dxa"/>
            <w:shd w:val="clear" w:color="auto" w:fill="auto"/>
            <w:noWrap/>
            <w:vAlign w:val="bottom"/>
          </w:tcPr>
          <w:p w14:paraId="4E97661A" w14:textId="287ACEEC"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Reviews and Planning</w:t>
            </w:r>
          </w:p>
        </w:tc>
        <w:tc>
          <w:tcPr>
            <w:tcW w:w="1800" w:type="dxa"/>
            <w:shd w:val="clear" w:color="auto" w:fill="auto"/>
            <w:noWrap/>
            <w:vAlign w:val="bottom"/>
          </w:tcPr>
          <w:p w14:paraId="2134D322" w14:textId="0A60E950"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294711C" w14:textId="5E546A5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279F477" w14:textId="5384EC4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3F78E032" w14:textId="77777777" w:rsidR="0006361A" w:rsidRDefault="0006361A" w:rsidP="0006361A">
            <w:pPr>
              <w:spacing w:after="0" w:line="240" w:lineRule="auto"/>
              <w:rPr>
                <w:rFonts w:eastAsia="Times New Roman" w:cstheme="minorHAnsi"/>
                <w:sz w:val="20"/>
                <w:szCs w:val="20"/>
              </w:rPr>
            </w:pPr>
          </w:p>
        </w:tc>
        <w:tc>
          <w:tcPr>
            <w:tcW w:w="2040" w:type="dxa"/>
          </w:tcPr>
          <w:p w14:paraId="36D6C05A" w14:textId="77777777" w:rsidR="0006361A" w:rsidRDefault="0006361A" w:rsidP="0006361A">
            <w:pPr>
              <w:spacing w:after="0" w:line="240" w:lineRule="auto"/>
              <w:rPr>
                <w:rFonts w:eastAsia="Times New Roman" w:cstheme="minorHAnsi"/>
                <w:sz w:val="20"/>
                <w:szCs w:val="20"/>
              </w:rPr>
            </w:pPr>
          </w:p>
        </w:tc>
        <w:tc>
          <w:tcPr>
            <w:tcW w:w="1911" w:type="dxa"/>
          </w:tcPr>
          <w:p w14:paraId="483DB594" w14:textId="1261390F" w:rsidR="0006361A" w:rsidRDefault="0006361A" w:rsidP="0006361A">
            <w:pPr>
              <w:spacing w:after="0" w:line="240" w:lineRule="auto"/>
              <w:rPr>
                <w:rFonts w:eastAsia="Times New Roman" w:cstheme="minorHAnsi"/>
                <w:sz w:val="20"/>
                <w:szCs w:val="20"/>
              </w:rPr>
            </w:pPr>
          </w:p>
        </w:tc>
        <w:tc>
          <w:tcPr>
            <w:tcW w:w="1712" w:type="dxa"/>
          </w:tcPr>
          <w:p w14:paraId="70E2420A" w14:textId="77777777" w:rsidR="0006361A" w:rsidRDefault="0006361A" w:rsidP="0006361A">
            <w:pPr>
              <w:spacing w:after="0" w:line="240" w:lineRule="auto"/>
              <w:rPr>
                <w:rFonts w:eastAsia="Times New Roman" w:cstheme="minorHAnsi"/>
                <w:sz w:val="20"/>
                <w:szCs w:val="20"/>
              </w:rPr>
            </w:pPr>
          </w:p>
        </w:tc>
      </w:tr>
      <w:tr w:rsidR="0006361A" w:rsidRPr="009A6D33" w14:paraId="29E650FE" w14:textId="330C6C59" w:rsidTr="004347CF">
        <w:trPr>
          <w:trHeight w:val="300"/>
        </w:trPr>
        <w:tc>
          <w:tcPr>
            <w:tcW w:w="1022" w:type="dxa"/>
            <w:shd w:val="clear" w:color="auto" w:fill="auto"/>
            <w:noWrap/>
            <w:vAlign w:val="bottom"/>
          </w:tcPr>
          <w:p w14:paraId="1C06722D" w14:textId="42E350A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8.6</w:t>
            </w:r>
          </w:p>
        </w:tc>
        <w:tc>
          <w:tcPr>
            <w:tcW w:w="4553" w:type="dxa"/>
            <w:shd w:val="clear" w:color="auto" w:fill="auto"/>
            <w:noWrap/>
            <w:vAlign w:val="bottom"/>
          </w:tcPr>
          <w:p w14:paraId="3E56E87D" w14:textId="259A8936"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Quality Management</w:t>
            </w:r>
          </w:p>
        </w:tc>
        <w:tc>
          <w:tcPr>
            <w:tcW w:w="1800" w:type="dxa"/>
            <w:shd w:val="clear" w:color="auto" w:fill="auto"/>
            <w:noWrap/>
            <w:vAlign w:val="bottom"/>
          </w:tcPr>
          <w:p w14:paraId="2721C978" w14:textId="348EB555"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563AD410" w14:textId="2438752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69E530C" w14:textId="33BA265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26FFF01C" w14:textId="77777777" w:rsidR="0006361A" w:rsidRDefault="0006361A" w:rsidP="0006361A">
            <w:pPr>
              <w:spacing w:after="0" w:line="240" w:lineRule="auto"/>
              <w:rPr>
                <w:rFonts w:eastAsia="Times New Roman" w:cstheme="minorHAnsi"/>
                <w:sz w:val="20"/>
                <w:szCs w:val="20"/>
              </w:rPr>
            </w:pPr>
          </w:p>
        </w:tc>
        <w:tc>
          <w:tcPr>
            <w:tcW w:w="2040" w:type="dxa"/>
          </w:tcPr>
          <w:p w14:paraId="36D63750" w14:textId="77777777" w:rsidR="0006361A" w:rsidRDefault="0006361A" w:rsidP="0006361A">
            <w:pPr>
              <w:spacing w:after="0" w:line="240" w:lineRule="auto"/>
              <w:rPr>
                <w:rFonts w:eastAsia="Times New Roman" w:cstheme="minorHAnsi"/>
                <w:sz w:val="20"/>
                <w:szCs w:val="20"/>
              </w:rPr>
            </w:pPr>
          </w:p>
        </w:tc>
        <w:tc>
          <w:tcPr>
            <w:tcW w:w="1911" w:type="dxa"/>
          </w:tcPr>
          <w:p w14:paraId="7B7D39AB" w14:textId="679E169B" w:rsidR="0006361A" w:rsidRDefault="0006361A" w:rsidP="0006361A">
            <w:pPr>
              <w:spacing w:after="0" w:line="240" w:lineRule="auto"/>
              <w:rPr>
                <w:rFonts w:eastAsia="Times New Roman" w:cstheme="minorHAnsi"/>
                <w:sz w:val="20"/>
                <w:szCs w:val="20"/>
              </w:rPr>
            </w:pPr>
          </w:p>
        </w:tc>
        <w:tc>
          <w:tcPr>
            <w:tcW w:w="1712" w:type="dxa"/>
          </w:tcPr>
          <w:p w14:paraId="7EA56FC4" w14:textId="77777777" w:rsidR="0006361A" w:rsidRDefault="0006361A" w:rsidP="0006361A">
            <w:pPr>
              <w:spacing w:after="0" w:line="240" w:lineRule="auto"/>
              <w:rPr>
                <w:rFonts w:eastAsia="Times New Roman" w:cstheme="minorHAnsi"/>
                <w:sz w:val="20"/>
                <w:szCs w:val="20"/>
              </w:rPr>
            </w:pPr>
          </w:p>
        </w:tc>
      </w:tr>
      <w:tr w:rsidR="0006361A" w:rsidRPr="009A6D33" w14:paraId="2A436B19" w14:textId="2BBD9F73" w:rsidTr="004347CF">
        <w:trPr>
          <w:trHeight w:val="300"/>
        </w:trPr>
        <w:tc>
          <w:tcPr>
            <w:tcW w:w="1022" w:type="dxa"/>
            <w:shd w:val="clear" w:color="auto" w:fill="auto"/>
            <w:noWrap/>
            <w:vAlign w:val="bottom"/>
          </w:tcPr>
          <w:p w14:paraId="3F233120" w14:textId="61CF5A1D"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8.7</w:t>
            </w:r>
          </w:p>
        </w:tc>
        <w:tc>
          <w:tcPr>
            <w:tcW w:w="4553" w:type="dxa"/>
            <w:shd w:val="clear" w:color="auto" w:fill="auto"/>
            <w:noWrap/>
            <w:vAlign w:val="bottom"/>
          </w:tcPr>
          <w:p w14:paraId="44207C81" w14:textId="6AC0FB6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Maintenance</w:t>
            </w:r>
          </w:p>
        </w:tc>
        <w:tc>
          <w:tcPr>
            <w:tcW w:w="1800" w:type="dxa"/>
            <w:shd w:val="clear" w:color="auto" w:fill="auto"/>
            <w:noWrap/>
            <w:vAlign w:val="bottom"/>
          </w:tcPr>
          <w:p w14:paraId="2D553F93" w14:textId="087880D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A74B4A8" w14:textId="205DC1EE"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394E6C80" w14:textId="1A5B5639"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1907E956" w14:textId="77777777" w:rsidR="0006361A" w:rsidRDefault="0006361A" w:rsidP="0006361A">
            <w:pPr>
              <w:spacing w:after="0" w:line="240" w:lineRule="auto"/>
              <w:rPr>
                <w:rFonts w:eastAsia="Times New Roman" w:cstheme="minorHAnsi"/>
                <w:sz w:val="20"/>
                <w:szCs w:val="20"/>
              </w:rPr>
            </w:pPr>
          </w:p>
        </w:tc>
        <w:tc>
          <w:tcPr>
            <w:tcW w:w="2040" w:type="dxa"/>
          </w:tcPr>
          <w:p w14:paraId="6016047A" w14:textId="77777777" w:rsidR="0006361A" w:rsidRDefault="0006361A" w:rsidP="0006361A">
            <w:pPr>
              <w:spacing w:after="0" w:line="240" w:lineRule="auto"/>
              <w:rPr>
                <w:rFonts w:eastAsia="Times New Roman" w:cstheme="minorHAnsi"/>
                <w:sz w:val="20"/>
                <w:szCs w:val="20"/>
              </w:rPr>
            </w:pPr>
          </w:p>
        </w:tc>
        <w:tc>
          <w:tcPr>
            <w:tcW w:w="1911" w:type="dxa"/>
          </w:tcPr>
          <w:p w14:paraId="21A48CB6" w14:textId="5314CD54" w:rsidR="0006361A" w:rsidRDefault="0006361A" w:rsidP="0006361A">
            <w:pPr>
              <w:spacing w:after="0" w:line="240" w:lineRule="auto"/>
              <w:rPr>
                <w:rFonts w:eastAsia="Times New Roman" w:cstheme="minorHAnsi"/>
                <w:sz w:val="20"/>
                <w:szCs w:val="20"/>
              </w:rPr>
            </w:pPr>
          </w:p>
        </w:tc>
        <w:tc>
          <w:tcPr>
            <w:tcW w:w="1712" w:type="dxa"/>
          </w:tcPr>
          <w:p w14:paraId="249AD253" w14:textId="77777777" w:rsidR="0006361A" w:rsidRDefault="0006361A" w:rsidP="0006361A">
            <w:pPr>
              <w:spacing w:after="0" w:line="240" w:lineRule="auto"/>
              <w:rPr>
                <w:rFonts w:eastAsia="Times New Roman" w:cstheme="minorHAnsi"/>
                <w:sz w:val="20"/>
                <w:szCs w:val="20"/>
              </w:rPr>
            </w:pPr>
          </w:p>
        </w:tc>
      </w:tr>
      <w:tr w:rsidR="0006361A" w:rsidRPr="009A6D33" w14:paraId="65C9265F" w14:textId="628381EF" w:rsidTr="004347CF">
        <w:trPr>
          <w:trHeight w:val="300"/>
        </w:trPr>
        <w:tc>
          <w:tcPr>
            <w:tcW w:w="1022" w:type="dxa"/>
            <w:shd w:val="clear" w:color="auto" w:fill="auto"/>
            <w:noWrap/>
            <w:vAlign w:val="bottom"/>
          </w:tcPr>
          <w:p w14:paraId="5240EA49" w14:textId="11F3B8B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8.8</w:t>
            </w:r>
          </w:p>
        </w:tc>
        <w:tc>
          <w:tcPr>
            <w:tcW w:w="4553" w:type="dxa"/>
            <w:shd w:val="clear" w:color="auto" w:fill="auto"/>
            <w:noWrap/>
            <w:vAlign w:val="bottom"/>
          </w:tcPr>
          <w:p w14:paraId="1F68D128" w14:textId="4E00DFB9"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Service Delivery</w:t>
            </w:r>
          </w:p>
        </w:tc>
        <w:tc>
          <w:tcPr>
            <w:tcW w:w="1800" w:type="dxa"/>
            <w:shd w:val="clear" w:color="auto" w:fill="auto"/>
            <w:noWrap/>
            <w:vAlign w:val="bottom"/>
          </w:tcPr>
          <w:p w14:paraId="132CAED2" w14:textId="1293A75C"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43B661D" w14:textId="342E127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EB1957D" w14:textId="3004C58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173D3923" w14:textId="77777777" w:rsidR="0006361A" w:rsidRDefault="0006361A" w:rsidP="0006361A">
            <w:pPr>
              <w:spacing w:after="0" w:line="240" w:lineRule="auto"/>
              <w:rPr>
                <w:rFonts w:eastAsia="Times New Roman" w:cstheme="minorHAnsi"/>
                <w:sz w:val="20"/>
                <w:szCs w:val="20"/>
              </w:rPr>
            </w:pPr>
          </w:p>
        </w:tc>
        <w:tc>
          <w:tcPr>
            <w:tcW w:w="2040" w:type="dxa"/>
          </w:tcPr>
          <w:p w14:paraId="45C7B0BE" w14:textId="77777777" w:rsidR="0006361A" w:rsidRDefault="0006361A" w:rsidP="0006361A">
            <w:pPr>
              <w:spacing w:after="0" w:line="240" w:lineRule="auto"/>
              <w:rPr>
                <w:rFonts w:eastAsia="Times New Roman" w:cstheme="minorHAnsi"/>
                <w:sz w:val="20"/>
                <w:szCs w:val="20"/>
              </w:rPr>
            </w:pPr>
          </w:p>
        </w:tc>
        <w:tc>
          <w:tcPr>
            <w:tcW w:w="1911" w:type="dxa"/>
          </w:tcPr>
          <w:p w14:paraId="43ADFD0D" w14:textId="47B6AAEA" w:rsidR="0006361A" w:rsidRDefault="0006361A" w:rsidP="0006361A">
            <w:pPr>
              <w:spacing w:after="0" w:line="240" w:lineRule="auto"/>
              <w:rPr>
                <w:rFonts w:eastAsia="Times New Roman" w:cstheme="minorHAnsi"/>
                <w:sz w:val="20"/>
                <w:szCs w:val="20"/>
              </w:rPr>
            </w:pPr>
          </w:p>
        </w:tc>
        <w:tc>
          <w:tcPr>
            <w:tcW w:w="1712" w:type="dxa"/>
          </w:tcPr>
          <w:p w14:paraId="6A1C881C" w14:textId="77777777" w:rsidR="0006361A" w:rsidRDefault="0006361A" w:rsidP="0006361A">
            <w:pPr>
              <w:spacing w:after="0" w:line="240" w:lineRule="auto"/>
              <w:rPr>
                <w:rFonts w:eastAsia="Times New Roman" w:cstheme="minorHAnsi"/>
                <w:sz w:val="20"/>
                <w:szCs w:val="20"/>
              </w:rPr>
            </w:pPr>
          </w:p>
        </w:tc>
      </w:tr>
      <w:tr w:rsidR="0006361A" w:rsidRPr="009A6D33" w14:paraId="4257A76A" w14:textId="639E95A7" w:rsidTr="004347CF">
        <w:trPr>
          <w:trHeight w:val="465"/>
        </w:trPr>
        <w:tc>
          <w:tcPr>
            <w:tcW w:w="5575" w:type="dxa"/>
            <w:gridSpan w:val="2"/>
            <w:shd w:val="clear" w:color="000000" w:fill="B8CCE4"/>
            <w:noWrap/>
            <w:vAlign w:val="center"/>
            <w:hideMark/>
          </w:tcPr>
          <w:p w14:paraId="232C5086" w14:textId="38CABDB2"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4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AtoN design and delivery</w:t>
            </w:r>
          </w:p>
        </w:tc>
        <w:tc>
          <w:tcPr>
            <w:tcW w:w="1800" w:type="dxa"/>
            <w:shd w:val="clear" w:color="000000" w:fill="B8CCE4"/>
            <w:vAlign w:val="center"/>
            <w:hideMark/>
          </w:tcPr>
          <w:p w14:paraId="7619E125"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vAlign w:val="center"/>
            <w:hideMark/>
          </w:tcPr>
          <w:p w14:paraId="59DF38AF"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0317F92"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14190F90"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236BFA92"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7C6004C8" w14:textId="18D44BC8"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55E00EB1" w14:textId="77777777" w:rsidR="0006361A" w:rsidRPr="00B21BDE" w:rsidRDefault="0006361A" w:rsidP="0006361A">
            <w:pPr>
              <w:spacing w:after="0" w:line="240" w:lineRule="auto"/>
              <w:rPr>
                <w:rFonts w:eastAsia="Times New Roman" w:cstheme="minorHAnsi"/>
                <w:color w:val="000000"/>
              </w:rPr>
            </w:pPr>
          </w:p>
        </w:tc>
      </w:tr>
      <w:tr w:rsidR="0006361A" w:rsidRPr="009A6D33" w14:paraId="45EF3925" w14:textId="0FA09324" w:rsidTr="004347CF">
        <w:trPr>
          <w:trHeight w:val="300"/>
        </w:trPr>
        <w:tc>
          <w:tcPr>
            <w:tcW w:w="1022" w:type="dxa"/>
            <w:shd w:val="clear" w:color="auto" w:fill="auto"/>
            <w:noWrap/>
            <w:vAlign w:val="bottom"/>
          </w:tcPr>
          <w:p w14:paraId="24C83E1C" w14:textId="6BC4AA6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4.1 </w:t>
            </w:r>
          </w:p>
        </w:tc>
        <w:tc>
          <w:tcPr>
            <w:tcW w:w="4553" w:type="dxa"/>
            <w:shd w:val="clear" w:color="auto" w:fill="auto"/>
            <w:noWrap/>
            <w:vAlign w:val="bottom"/>
          </w:tcPr>
          <w:p w14:paraId="3103904A" w14:textId="173E715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Visual </w:t>
            </w:r>
            <w:r w:rsidRPr="00BB28EA">
              <w:rPr>
                <w:rFonts w:eastAsia="Times New Roman" w:cstheme="minorHAnsi"/>
                <w:noProof/>
                <w:sz w:val="20"/>
                <w:szCs w:val="20"/>
                <w:highlight w:val="yellow"/>
              </w:rPr>
              <w:t>signaling</w:t>
            </w:r>
          </w:p>
        </w:tc>
        <w:tc>
          <w:tcPr>
            <w:tcW w:w="1800" w:type="dxa"/>
            <w:shd w:val="clear" w:color="auto" w:fill="auto"/>
            <w:noWrap/>
            <w:vAlign w:val="bottom"/>
          </w:tcPr>
          <w:p w14:paraId="70C331BC" w14:textId="51B2A287"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0B57E4BF" w14:textId="1625CBF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B81920A" w14:textId="631F689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55EAF44" w14:textId="77777777" w:rsidR="0006361A" w:rsidRDefault="0006361A" w:rsidP="0006361A">
            <w:pPr>
              <w:spacing w:after="0" w:line="240" w:lineRule="auto"/>
              <w:rPr>
                <w:rFonts w:eastAsia="Times New Roman" w:cstheme="minorHAnsi"/>
                <w:sz w:val="20"/>
                <w:szCs w:val="20"/>
              </w:rPr>
            </w:pPr>
          </w:p>
        </w:tc>
        <w:tc>
          <w:tcPr>
            <w:tcW w:w="2040" w:type="dxa"/>
          </w:tcPr>
          <w:p w14:paraId="272F7A0C" w14:textId="77777777" w:rsidR="0006361A" w:rsidRDefault="0006361A" w:rsidP="0006361A">
            <w:pPr>
              <w:spacing w:after="0" w:line="240" w:lineRule="auto"/>
              <w:rPr>
                <w:rFonts w:eastAsia="Times New Roman" w:cstheme="minorHAnsi"/>
                <w:sz w:val="20"/>
                <w:szCs w:val="20"/>
              </w:rPr>
            </w:pPr>
          </w:p>
        </w:tc>
        <w:tc>
          <w:tcPr>
            <w:tcW w:w="1911" w:type="dxa"/>
          </w:tcPr>
          <w:p w14:paraId="61DF9B02" w14:textId="00786E63" w:rsidR="0006361A" w:rsidRDefault="0006361A" w:rsidP="0006361A">
            <w:pPr>
              <w:spacing w:after="0" w:line="240" w:lineRule="auto"/>
              <w:rPr>
                <w:rFonts w:eastAsia="Times New Roman" w:cstheme="minorHAnsi"/>
                <w:sz w:val="20"/>
                <w:szCs w:val="20"/>
              </w:rPr>
            </w:pPr>
          </w:p>
        </w:tc>
        <w:tc>
          <w:tcPr>
            <w:tcW w:w="1712" w:type="dxa"/>
          </w:tcPr>
          <w:p w14:paraId="1E3982B4" w14:textId="77777777" w:rsidR="0006361A" w:rsidRDefault="0006361A" w:rsidP="0006361A">
            <w:pPr>
              <w:spacing w:after="0" w:line="240" w:lineRule="auto"/>
              <w:rPr>
                <w:rFonts w:eastAsia="Times New Roman" w:cstheme="minorHAnsi"/>
                <w:sz w:val="20"/>
                <w:szCs w:val="20"/>
              </w:rPr>
            </w:pPr>
          </w:p>
        </w:tc>
      </w:tr>
      <w:tr w:rsidR="0006361A" w:rsidRPr="009A6D33" w14:paraId="06B56A97" w14:textId="1F57F6D4" w:rsidTr="004347CF">
        <w:trPr>
          <w:trHeight w:val="300"/>
        </w:trPr>
        <w:tc>
          <w:tcPr>
            <w:tcW w:w="1022" w:type="dxa"/>
            <w:shd w:val="clear" w:color="auto" w:fill="auto"/>
            <w:noWrap/>
            <w:vAlign w:val="bottom"/>
          </w:tcPr>
          <w:p w14:paraId="44FB00C6" w14:textId="21C2443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4.2</w:t>
            </w:r>
          </w:p>
        </w:tc>
        <w:tc>
          <w:tcPr>
            <w:tcW w:w="4553" w:type="dxa"/>
            <w:shd w:val="clear" w:color="auto" w:fill="auto"/>
            <w:noWrap/>
            <w:vAlign w:val="bottom"/>
          </w:tcPr>
          <w:p w14:paraId="6C598983" w14:textId="3E3F400A"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Range and performance</w:t>
            </w:r>
          </w:p>
        </w:tc>
        <w:tc>
          <w:tcPr>
            <w:tcW w:w="1800" w:type="dxa"/>
            <w:shd w:val="clear" w:color="auto" w:fill="auto"/>
            <w:noWrap/>
            <w:vAlign w:val="bottom"/>
          </w:tcPr>
          <w:p w14:paraId="41FD61C6" w14:textId="66358AE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309CB416" w14:textId="2A91F67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3F25353C" w14:textId="3F39ABE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89BA7D1" w14:textId="77777777" w:rsidR="0006361A" w:rsidRDefault="0006361A" w:rsidP="0006361A">
            <w:pPr>
              <w:spacing w:after="0" w:line="240" w:lineRule="auto"/>
              <w:rPr>
                <w:rFonts w:eastAsia="Times New Roman" w:cstheme="minorHAnsi"/>
                <w:sz w:val="20"/>
                <w:szCs w:val="20"/>
              </w:rPr>
            </w:pPr>
          </w:p>
        </w:tc>
        <w:tc>
          <w:tcPr>
            <w:tcW w:w="2040" w:type="dxa"/>
          </w:tcPr>
          <w:p w14:paraId="71B74CF8" w14:textId="77777777" w:rsidR="0006361A" w:rsidRDefault="0006361A" w:rsidP="0006361A">
            <w:pPr>
              <w:spacing w:after="0" w:line="240" w:lineRule="auto"/>
              <w:rPr>
                <w:rFonts w:eastAsia="Times New Roman" w:cstheme="minorHAnsi"/>
                <w:sz w:val="20"/>
                <w:szCs w:val="20"/>
              </w:rPr>
            </w:pPr>
          </w:p>
        </w:tc>
        <w:tc>
          <w:tcPr>
            <w:tcW w:w="1911" w:type="dxa"/>
          </w:tcPr>
          <w:p w14:paraId="780E1081" w14:textId="6369ED09" w:rsidR="0006361A" w:rsidRDefault="0006361A" w:rsidP="0006361A">
            <w:pPr>
              <w:spacing w:after="0" w:line="240" w:lineRule="auto"/>
              <w:rPr>
                <w:rFonts w:eastAsia="Times New Roman" w:cstheme="minorHAnsi"/>
                <w:sz w:val="20"/>
                <w:szCs w:val="20"/>
              </w:rPr>
            </w:pPr>
          </w:p>
        </w:tc>
        <w:tc>
          <w:tcPr>
            <w:tcW w:w="1712" w:type="dxa"/>
          </w:tcPr>
          <w:p w14:paraId="0CA4E8C7" w14:textId="77777777" w:rsidR="0006361A" w:rsidRDefault="0006361A" w:rsidP="0006361A">
            <w:pPr>
              <w:spacing w:after="0" w:line="240" w:lineRule="auto"/>
              <w:rPr>
                <w:rFonts w:eastAsia="Times New Roman" w:cstheme="minorHAnsi"/>
                <w:sz w:val="20"/>
                <w:szCs w:val="20"/>
              </w:rPr>
            </w:pPr>
          </w:p>
        </w:tc>
      </w:tr>
      <w:tr w:rsidR="0006361A" w:rsidRPr="009A6D33" w14:paraId="372F1498" w14:textId="2D82D1E4" w:rsidTr="004347CF">
        <w:trPr>
          <w:trHeight w:val="300"/>
        </w:trPr>
        <w:tc>
          <w:tcPr>
            <w:tcW w:w="1022" w:type="dxa"/>
            <w:shd w:val="clear" w:color="auto" w:fill="auto"/>
            <w:noWrap/>
            <w:vAlign w:val="bottom"/>
          </w:tcPr>
          <w:p w14:paraId="77D66A42" w14:textId="5AAEED0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4.3</w:t>
            </w:r>
          </w:p>
        </w:tc>
        <w:tc>
          <w:tcPr>
            <w:tcW w:w="4553" w:type="dxa"/>
            <w:shd w:val="clear" w:color="auto" w:fill="auto"/>
            <w:noWrap/>
            <w:vAlign w:val="bottom"/>
          </w:tcPr>
          <w:p w14:paraId="77B74EA6" w14:textId="619DC32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Design, implementation and maintenance</w:t>
            </w:r>
          </w:p>
        </w:tc>
        <w:tc>
          <w:tcPr>
            <w:tcW w:w="1800" w:type="dxa"/>
            <w:shd w:val="clear" w:color="auto" w:fill="auto"/>
            <w:noWrap/>
            <w:vAlign w:val="bottom"/>
          </w:tcPr>
          <w:p w14:paraId="4E512D11" w14:textId="538B1520"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B3ABB45" w14:textId="0E20F4A5"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62B0456" w14:textId="39633F1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4892AE81" w14:textId="77777777" w:rsidR="0006361A" w:rsidRDefault="0006361A" w:rsidP="0006361A">
            <w:pPr>
              <w:spacing w:after="0" w:line="240" w:lineRule="auto"/>
              <w:rPr>
                <w:rFonts w:eastAsia="Times New Roman" w:cstheme="minorHAnsi"/>
                <w:sz w:val="20"/>
                <w:szCs w:val="20"/>
              </w:rPr>
            </w:pPr>
          </w:p>
        </w:tc>
        <w:tc>
          <w:tcPr>
            <w:tcW w:w="2040" w:type="dxa"/>
          </w:tcPr>
          <w:p w14:paraId="3AFF2C89" w14:textId="77777777" w:rsidR="0006361A" w:rsidRDefault="0006361A" w:rsidP="0006361A">
            <w:pPr>
              <w:spacing w:after="0" w:line="240" w:lineRule="auto"/>
              <w:rPr>
                <w:rFonts w:eastAsia="Times New Roman" w:cstheme="minorHAnsi"/>
                <w:sz w:val="20"/>
                <w:szCs w:val="20"/>
              </w:rPr>
            </w:pPr>
          </w:p>
        </w:tc>
        <w:tc>
          <w:tcPr>
            <w:tcW w:w="1911" w:type="dxa"/>
          </w:tcPr>
          <w:p w14:paraId="5777ACA6" w14:textId="2010AE65" w:rsidR="0006361A" w:rsidRDefault="0006361A" w:rsidP="0006361A">
            <w:pPr>
              <w:spacing w:after="0" w:line="240" w:lineRule="auto"/>
              <w:rPr>
                <w:rFonts w:eastAsia="Times New Roman" w:cstheme="minorHAnsi"/>
                <w:sz w:val="20"/>
                <w:szCs w:val="20"/>
              </w:rPr>
            </w:pPr>
          </w:p>
        </w:tc>
        <w:tc>
          <w:tcPr>
            <w:tcW w:w="1712" w:type="dxa"/>
          </w:tcPr>
          <w:p w14:paraId="0EBAE921" w14:textId="77777777" w:rsidR="0006361A" w:rsidRDefault="0006361A" w:rsidP="0006361A">
            <w:pPr>
              <w:spacing w:after="0" w:line="240" w:lineRule="auto"/>
              <w:rPr>
                <w:rFonts w:eastAsia="Times New Roman" w:cstheme="minorHAnsi"/>
                <w:sz w:val="20"/>
                <w:szCs w:val="20"/>
              </w:rPr>
            </w:pPr>
          </w:p>
        </w:tc>
      </w:tr>
      <w:tr w:rsidR="0006361A" w:rsidRPr="009A6D33" w14:paraId="2A412754" w14:textId="338E4D8A" w:rsidTr="004347CF">
        <w:trPr>
          <w:trHeight w:val="300"/>
        </w:trPr>
        <w:tc>
          <w:tcPr>
            <w:tcW w:w="1022" w:type="dxa"/>
            <w:shd w:val="clear" w:color="auto" w:fill="auto"/>
            <w:noWrap/>
            <w:vAlign w:val="bottom"/>
          </w:tcPr>
          <w:p w14:paraId="1B6C4A8B" w14:textId="0ED48D7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4.4</w:t>
            </w:r>
          </w:p>
        </w:tc>
        <w:tc>
          <w:tcPr>
            <w:tcW w:w="4553" w:type="dxa"/>
            <w:shd w:val="clear" w:color="auto" w:fill="auto"/>
            <w:noWrap/>
            <w:vAlign w:val="bottom"/>
          </w:tcPr>
          <w:p w14:paraId="2474767D" w14:textId="7A1A66DD"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Power systems</w:t>
            </w:r>
          </w:p>
        </w:tc>
        <w:tc>
          <w:tcPr>
            <w:tcW w:w="1800" w:type="dxa"/>
            <w:shd w:val="clear" w:color="auto" w:fill="auto"/>
            <w:noWrap/>
            <w:vAlign w:val="bottom"/>
          </w:tcPr>
          <w:p w14:paraId="22F25189" w14:textId="317F229E"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452EAA1E" w14:textId="2AEB861E"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C1D79B3" w14:textId="06D95748"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ENG?</w:t>
            </w:r>
          </w:p>
        </w:tc>
        <w:tc>
          <w:tcPr>
            <w:tcW w:w="1142" w:type="dxa"/>
          </w:tcPr>
          <w:p w14:paraId="536169AB" w14:textId="77777777" w:rsidR="0006361A" w:rsidRDefault="0006361A" w:rsidP="0006361A">
            <w:pPr>
              <w:spacing w:after="0" w:line="240" w:lineRule="auto"/>
              <w:rPr>
                <w:rFonts w:eastAsia="Times New Roman" w:cstheme="minorHAnsi"/>
                <w:sz w:val="20"/>
                <w:szCs w:val="20"/>
              </w:rPr>
            </w:pPr>
          </w:p>
        </w:tc>
        <w:tc>
          <w:tcPr>
            <w:tcW w:w="2040" w:type="dxa"/>
          </w:tcPr>
          <w:p w14:paraId="75F88A66" w14:textId="77777777" w:rsidR="0006361A" w:rsidRDefault="0006361A" w:rsidP="0006361A">
            <w:pPr>
              <w:spacing w:after="0" w:line="240" w:lineRule="auto"/>
              <w:rPr>
                <w:rFonts w:eastAsia="Times New Roman" w:cstheme="minorHAnsi"/>
                <w:sz w:val="20"/>
                <w:szCs w:val="20"/>
              </w:rPr>
            </w:pPr>
          </w:p>
        </w:tc>
        <w:tc>
          <w:tcPr>
            <w:tcW w:w="1911" w:type="dxa"/>
          </w:tcPr>
          <w:p w14:paraId="6D439060" w14:textId="6A5C676C" w:rsidR="0006361A" w:rsidRDefault="0006361A" w:rsidP="0006361A">
            <w:pPr>
              <w:spacing w:after="0" w:line="240" w:lineRule="auto"/>
              <w:rPr>
                <w:rFonts w:eastAsia="Times New Roman" w:cstheme="minorHAnsi"/>
                <w:sz w:val="20"/>
                <w:szCs w:val="20"/>
              </w:rPr>
            </w:pPr>
          </w:p>
        </w:tc>
        <w:tc>
          <w:tcPr>
            <w:tcW w:w="1712" w:type="dxa"/>
          </w:tcPr>
          <w:p w14:paraId="75416399" w14:textId="77777777" w:rsidR="0006361A" w:rsidRDefault="0006361A" w:rsidP="0006361A">
            <w:pPr>
              <w:spacing w:after="0" w:line="240" w:lineRule="auto"/>
              <w:rPr>
                <w:rFonts w:eastAsia="Times New Roman" w:cstheme="minorHAnsi"/>
                <w:sz w:val="20"/>
                <w:szCs w:val="20"/>
              </w:rPr>
            </w:pPr>
          </w:p>
        </w:tc>
      </w:tr>
      <w:tr w:rsidR="0006361A" w:rsidRPr="009A6D33" w14:paraId="57CFB81A" w14:textId="6896D4D3" w:rsidTr="004347CF">
        <w:trPr>
          <w:trHeight w:val="300"/>
        </w:trPr>
        <w:tc>
          <w:tcPr>
            <w:tcW w:w="1022" w:type="dxa"/>
            <w:shd w:val="clear" w:color="auto" w:fill="auto"/>
            <w:noWrap/>
            <w:vAlign w:val="bottom"/>
          </w:tcPr>
          <w:p w14:paraId="2A43F757" w14:textId="19F0D746"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7.1</w:t>
            </w:r>
          </w:p>
        </w:tc>
        <w:tc>
          <w:tcPr>
            <w:tcW w:w="4553" w:type="dxa"/>
            <w:shd w:val="clear" w:color="auto" w:fill="auto"/>
            <w:noWrap/>
            <w:vAlign w:val="bottom"/>
          </w:tcPr>
          <w:p w14:paraId="0C748E43" w14:textId="477F4CB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Types</w:t>
            </w:r>
          </w:p>
        </w:tc>
        <w:tc>
          <w:tcPr>
            <w:tcW w:w="1800" w:type="dxa"/>
            <w:shd w:val="clear" w:color="auto" w:fill="auto"/>
            <w:noWrap/>
            <w:vAlign w:val="bottom"/>
          </w:tcPr>
          <w:p w14:paraId="6E826905" w14:textId="79AF738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1C03C600" w14:textId="5AEFFAD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3E149A2"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5F7227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ABDFA3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07B3328" w14:textId="5AE26809" w:rsidR="0006361A" w:rsidRPr="00B21BDE" w:rsidRDefault="0006361A" w:rsidP="0006361A">
            <w:pPr>
              <w:spacing w:after="0" w:line="240" w:lineRule="auto"/>
              <w:rPr>
                <w:rFonts w:eastAsia="Times New Roman" w:cstheme="minorHAnsi"/>
                <w:sz w:val="20"/>
                <w:szCs w:val="20"/>
              </w:rPr>
            </w:pPr>
          </w:p>
        </w:tc>
        <w:tc>
          <w:tcPr>
            <w:tcW w:w="1712" w:type="dxa"/>
          </w:tcPr>
          <w:p w14:paraId="7D6F806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CF69F2F" w14:textId="399D38B9" w:rsidTr="004347CF">
        <w:trPr>
          <w:trHeight w:val="300"/>
        </w:trPr>
        <w:tc>
          <w:tcPr>
            <w:tcW w:w="1022" w:type="dxa"/>
            <w:shd w:val="clear" w:color="auto" w:fill="auto"/>
            <w:noWrap/>
            <w:vAlign w:val="bottom"/>
          </w:tcPr>
          <w:p w14:paraId="3683394C" w14:textId="4376695D"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7.2</w:t>
            </w:r>
          </w:p>
        </w:tc>
        <w:tc>
          <w:tcPr>
            <w:tcW w:w="4553" w:type="dxa"/>
            <w:shd w:val="clear" w:color="auto" w:fill="auto"/>
            <w:noWrap/>
            <w:vAlign w:val="bottom"/>
          </w:tcPr>
          <w:p w14:paraId="6339E077" w14:textId="30B4E02A"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Electric - Renewable Energy Sources</w:t>
            </w:r>
          </w:p>
        </w:tc>
        <w:tc>
          <w:tcPr>
            <w:tcW w:w="1800" w:type="dxa"/>
            <w:shd w:val="clear" w:color="auto" w:fill="auto"/>
            <w:noWrap/>
            <w:vAlign w:val="bottom"/>
          </w:tcPr>
          <w:p w14:paraId="3E65167D" w14:textId="26087AC2"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471C8A68" w14:textId="2E5A339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6863FD9"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7BCF152"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1F96B2B"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9B9F27E" w14:textId="2534B466" w:rsidR="0006361A" w:rsidRPr="00B21BDE" w:rsidRDefault="0006361A" w:rsidP="0006361A">
            <w:pPr>
              <w:spacing w:after="0" w:line="240" w:lineRule="auto"/>
              <w:rPr>
                <w:rFonts w:eastAsia="Times New Roman" w:cstheme="minorHAnsi"/>
                <w:sz w:val="20"/>
                <w:szCs w:val="20"/>
              </w:rPr>
            </w:pPr>
          </w:p>
        </w:tc>
        <w:tc>
          <w:tcPr>
            <w:tcW w:w="1712" w:type="dxa"/>
          </w:tcPr>
          <w:p w14:paraId="5F95D44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E6FC1A3" w14:textId="11FD2459" w:rsidTr="004347CF">
        <w:trPr>
          <w:trHeight w:val="300"/>
        </w:trPr>
        <w:tc>
          <w:tcPr>
            <w:tcW w:w="1022" w:type="dxa"/>
            <w:shd w:val="clear" w:color="auto" w:fill="auto"/>
            <w:noWrap/>
            <w:vAlign w:val="bottom"/>
          </w:tcPr>
          <w:p w14:paraId="7715AA55" w14:textId="557A6D97"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7.3</w:t>
            </w:r>
          </w:p>
        </w:tc>
        <w:tc>
          <w:tcPr>
            <w:tcW w:w="4553" w:type="dxa"/>
            <w:shd w:val="clear" w:color="auto" w:fill="auto"/>
            <w:noWrap/>
            <w:vAlign w:val="bottom"/>
          </w:tcPr>
          <w:p w14:paraId="1534883A" w14:textId="54CB211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Rechargeable Batteries</w:t>
            </w:r>
          </w:p>
        </w:tc>
        <w:tc>
          <w:tcPr>
            <w:tcW w:w="1800" w:type="dxa"/>
            <w:shd w:val="clear" w:color="auto" w:fill="auto"/>
            <w:noWrap/>
            <w:vAlign w:val="bottom"/>
          </w:tcPr>
          <w:p w14:paraId="1B5ACA9A" w14:textId="0FC1EE3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051B2BE6" w14:textId="1DDB7810"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59F7CB7"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A07987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76C7C21"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5721A0F" w14:textId="089140B8" w:rsidR="0006361A" w:rsidRPr="00B21BDE" w:rsidRDefault="0006361A" w:rsidP="0006361A">
            <w:pPr>
              <w:spacing w:after="0" w:line="240" w:lineRule="auto"/>
              <w:rPr>
                <w:rFonts w:eastAsia="Times New Roman" w:cstheme="minorHAnsi"/>
                <w:sz w:val="20"/>
                <w:szCs w:val="20"/>
              </w:rPr>
            </w:pPr>
          </w:p>
        </w:tc>
        <w:tc>
          <w:tcPr>
            <w:tcW w:w="1712" w:type="dxa"/>
          </w:tcPr>
          <w:p w14:paraId="3768368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B74DB16" w14:textId="3400F532" w:rsidTr="004347CF">
        <w:trPr>
          <w:trHeight w:val="300"/>
        </w:trPr>
        <w:tc>
          <w:tcPr>
            <w:tcW w:w="1022" w:type="dxa"/>
            <w:shd w:val="clear" w:color="auto" w:fill="auto"/>
            <w:noWrap/>
            <w:vAlign w:val="bottom"/>
          </w:tcPr>
          <w:p w14:paraId="7E502A5F" w14:textId="0799C26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7.4</w:t>
            </w:r>
          </w:p>
        </w:tc>
        <w:tc>
          <w:tcPr>
            <w:tcW w:w="4553" w:type="dxa"/>
            <w:shd w:val="clear" w:color="auto" w:fill="auto"/>
            <w:noWrap/>
            <w:vAlign w:val="bottom"/>
          </w:tcPr>
          <w:p w14:paraId="6476745F" w14:textId="30C29812"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Electrical Loads and Lightning Protection</w:t>
            </w:r>
          </w:p>
        </w:tc>
        <w:tc>
          <w:tcPr>
            <w:tcW w:w="1800" w:type="dxa"/>
            <w:shd w:val="clear" w:color="auto" w:fill="auto"/>
            <w:noWrap/>
            <w:vAlign w:val="bottom"/>
          </w:tcPr>
          <w:p w14:paraId="2F5B5613" w14:textId="3450B10C"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5E01F084" w14:textId="16A4F04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E141A48"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83DA152"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4FA4C2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7040833" w14:textId="27E2DB0D" w:rsidR="0006361A" w:rsidRPr="00B21BDE" w:rsidRDefault="0006361A" w:rsidP="0006361A">
            <w:pPr>
              <w:spacing w:after="0" w:line="240" w:lineRule="auto"/>
              <w:rPr>
                <w:rFonts w:eastAsia="Times New Roman" w:cstheme="minorHAnsi"/>
                <w:sz w:val="20"/>
                <w:szCs w:val="20"/>
              </w:rPr>
            </w:pPr>
          </w:p>
        </w:tc>
        <w:tc>
          <w:tcPr>
            <w:tcW w:w="1712" w:type="dxa"/>
          </w:tcPr>
          <w:p w14:paraId="23CB475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5EBF7CE" w14:textId="487BEB8E" w:rsidTr="004347CF">
        <w:trPr>
          <w:trHeight w:val="300"/>
        </w:trPr>
        <w:tc>
          <w:tcPr>
            <w:tcW w:w="1022" w:type="dxa"/>
            <w:shd w:val="clear" w:color="auto" w:fill="auto"/>
            <w:noWrap/>
            <w:vAlign w:val="bottom"/>
          </w:tcPr>
          <w:p w14:paraId="6C1CF58E" w14:textId="50A2A23E"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7.5</w:t>
            </w:r>
          </w:p>
        </w:tc>
        <w:tc>
          <w:tcPr>
            <w:tcW w:w="4553" w:type="dxa"/>
            <w:shd w:val="clear" w:color="auto" w:fill="auto"/>
            <w:noWrap/>
            <w:vAlign w:val="bottom"/>
          </w:tcPr>
          <w:p w14:paraId="2E052FD7" w14:textId="0A37052F"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Non-Electric Energy Sources</w:t>
            </w:r>
          </w:p>
        </w:tc>
        <w:tc>
          <w:tcPr>
            <w:tcW w:w="1800" w:type="dxa"/>
            <w:shd w:val="clear" w:color="auto" w:fill="auto"/>
            <w:noWrap/>
            <w:vAlign w:val="bottom"/>
          </w:tcPr>
          <w:p w14:paraId="18090A46" w14:textId="7BCE9BAF"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2DDBD7A1" w14:textId="403790F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196768F"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B5091D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7C68B7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3583308" w14:textId="51474FA0" w:rsidR="0006361A" w:rsidRPr="00B21BDE" w:rsidRDefault="0006361A" w:rsidP="0006361A">
            <w:pPr>
              <w:spacing w:after="0" w:line="240" w:lineRule="auto"/>
              <w:rPr>
                <w:rFonts w:eastAsia="Times New Roman" w:cstheme="minorHAnsi"/>
                <w:sz w:val="20"/>
                <w:szCs w:val="20"/>
              </w:rPr>
            </w:pPr>
          </w:p>
        </w:tc>
        <w:tc>
          <w:tcPr>
            <w:tcW w:w="1712" w:type="dxa"/>
          </w:tcPr>
          <w:p w14:paraId="55088D7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61C14B8" w14:textId="4427D0C4" w:rsidTr="004347CF">
        <w:trPr>
          <w:trHeight w:val="300"/>
        </w:trPr>
        <w:tc>
          <w:tcPr>
            <w:tcW w:w="1022" w:type="dxa"/>
            <w:shd w:val="clear" w:color="auto" w:fill="auto"/>
            <w:noWrap/>
            <w:vAlign w:val="bottom"/>
          </w:tcPr>
          <w:p w14:paraId="787BD5BB" w14:textId="1F1174E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4.5</w:t>
            </w:r>
          </w:p>
        </w:tc>
        <w:tc>
          <w:tcPr>
            <w:tcW w:w="4553" w:type="dxa"/>
            <w:shd w:val="clear" w:color="auto" w:fill="auto"/>
            <w:noWrap/>
            <w:vAlign w:val="bottom"/>
          </w:tcPr>
          <w:p w14:paraId="41C356A7" w14:textId="47A2ED1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Floating AtoN</w:t>
            </w:r>
          </w:p>
        </w:tc>
        <w:tc>
          <w:tcPr>
            <w:tcW w:w="1800" w:type="dxa"/>
            <w:shd w:val="clear" w:color="auto" w:fill="auto"/>
            <w:noWrap/>
            <w:vAlign w:val="bottom"/>
          </w:tcPr>
          <w:p w14:paraId="7DE017E9" w14:textId="5BD3DA01"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9023E48" w14:textId="7FC577B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680B2EDA" w14:textId="7D66575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5A08757B" w14:textId="77777777" w:rsidR="0006361A" w:rsidRDefault="0006361A" w:rsidP="0006361A">
            <w:pPr>
              <w:spacing w:after="0" w:line="240" w:lineRule="auto"/>
              <w:rPr>
                <w:rFonts w:eastAsia="Times New Roman" w:cstheme="minorHAnsi"/>
                <w:sz w:val="20"/>
                <w:szCs w:val="20"/>
              </w:rPr>
            </w:pPr>
          </w:p>
        </w:tc>
        <w:tc>
          <w:tcPr>
            <w:tcW w:w="2040" w:type="dxa"/>
          </w:tcPr>
          <w:p w14:paraId="1022B140" w14:textId="77777777" w:rsidR="0006361A" w:rsidRDefault="0006361A" w:rsidP="0006361A">
            <w:pPr>
              <w:spacing w:after="0" w:line="240" w:lineRule="auto"/>
              <w:rPr>
                <w:rFonts w:eastAsia="Times New Roman" w:cstheme="minorHAnsi"/>
                <w:sz w:val="20"/>
                <w:szCs w:val="20"/>
              </w:rPr>
            </w:pPr>
          </w:p>
        </w:tc>
        <w:tc>
          <w:tcPr>
            <w:tcW w:w="1911" w:type="dxa"/>
          </w:tcPr>
          <w:p w14:paraId="2079F1FC" w14:textId="56E0FBA4" w:rsidR="0006361A" w:rsidRDefault="0006361A" w:rsidP="0006361A">
            <w:pPr>
              <w:spacing w:after="0" w:line="240" w:lineRule="auto"/>
              <w:rPr>
                <w:rFonts w:eastAsia="Times New Roman" w:cstheme="minorHAnsi"/>
                <w:sz w:val="20"/>
                <w:szCs w:val="20"/>
              </w:rPr>
            </w:pPr>
          </w:p>
        </w:tc>
        <w:tc>
          <w:tcPr>
            <w:tcW w:w="1712" w:type="dxa"/>
          </w:tcPr>
          <w:p w14:paraId="4680D46E" w14:textId="77777777" w:rsidR="0006361A" w:rsidRDefault="0006361A" w:rsidP="0006361A">
            <w:pPr>
              <w:spacing w:after="0" w:line="240" w:lineRule="auto"/>
              <w:rPr>
                <w:rFonts w:eastAsia="Times New Roman" w:cstheme="minorHAnsi"/>
                <w:sz w:val="20"/>
                <w:szCs w:val="20"/>
              </w:rPr>
            </w:pPr>
          </w:p>
        </w:tc>
      </w:tr>
      <w:tr w:rsidR="0006361A" w:rsidRPr="009A6D33" w14:paraId="0A258162" w14:textId="57626902" w:rsidTr="004347CF">
        <w:trPr>
          <w:trHeight w:val="300"/>
        </w:trPr>
        <w:tc>
          <w:tcPr>
            <w:tcW w:w="1022" w:type="dxa"/>
            <w:shd w:val="clear" w:color="auto" w:fill="auto"/>
            <w:noWrap/>
            <w:vAlign w:val="bottom"/>
          </w:tcPr>
          <w:p w14:paraId="2C3203A6" w14:textId="77777777" w:rsidR="0006361A" w:rsidRPr="003743E5" w:rsidRDefault="0006361A" w:rsidP="0006361A">
            <w:pPr>
              <w:spacing w:after="0" w:line="240" w:lineRule="auto"/>
              <w:rPr>
                <w:rFonts w:eastAsia="Times New Roman" w:cstheme="minorHAnsi"/>
                <w:sz w:val="20"/>
                <w:szCs w:val="20"/>
                <w:highlight w:val="yellow"/>
              </w:rPr>
            </w:pPr>
          </w:p>
        </w:tc>
        <w:tc>
          <w:tcPr>
            <w:tcW w:w="4553" w:type="dxa"/>
            <w:shd w:val="clear" w:color="auto" w:fill="auto"/>
            <w:noWrap/>
            <w:vAlign w:val="bottom"/>
          </w:tcPr>
          <w:p w14:paraId="15C2C263" w14:textId="77777777" w:rsidR="0006361A" w:rsidRPr="003743E5" w:rsidRDefault="0006361A" w:rsidP="0006361A">
            <w:pPr>
              <w:spacing w:after="0" w:line="240" w:lineRule="auto"/>
              <w:rPr>
                <w:rFonts w:eastAsia="Times New Roman" w:cstheme="minorHAnsi"/>
                <w:sz w:val="20"/>
                <w:szCs w:val="20"/>
                <w:highlight w:val="yellow"/>
              </w:rPr>
            </w:pPr>
          </w:p>
        </w:tc>
        <w:tc>
          <w:tcPr>
            <w:tcW w:w="1800" w:type="dxa"/>
            <w:shd w:val="clear" w:color="auto" w:fill="auto"/>
            <w:noWrap/>
            <w:vAlign w:val="bottom"/>
          </w:tcPr>
          <w:p w14:paraId="6BA80397"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279E9777"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0307D9E6"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8EA3509"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9C8597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4F61EFBB" w14:textId="1DF6A298" w:rsidR="0006361A" w:rsidRPr="00B21BDE" w:rsidRDefault="0006361A" w:rsidP="0006361A">
            <w:pPr>
              <w:spacing w:after="0" w:line="240" w:lineRule="auto"/>
              <w:rPr>
                <w:rFonts w:eastAsia="Times New Roman" w:cstheme="minorHAnsi"/>
                <w:sz w:val="20"/>
                <w:szCs w:val="20"/>
              </w:rPr>
            </w:pPr>
          </w:p>
        </w:tc>
        <w:tc>
          <w:tcPr>
            <w:tcW w:w="1712" w:type="dxa"/>
          </w:tcPr>
          <w:p w14:paraId="756364E3"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422E5BA" w14:textId="01225FA4" w:rsidTr="004347CF">
        <w:trPr>
          <w:trHeight w:val="300"/>
        </w:trPr>
        <w:tc>
          <w:tcPr>
            <w:tcW w:w="1022" w:type="dxa"/>
            <w:shd w:val="clear" w:color="auto" w:fill="auto"/>
            <w:noWrap/>
            <w:vAlign w:val="bottom"/>
          </w:tcPr>
          <w:p w14:paraId="00B2CB33" w14:textId="582B74C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4.6</w:t>
            </w:r>
          </w:p>
        </w:tc>
        <w:tc>
          <w:tcPr>
            <w:tcW w:w="4553" w:type="dxa"/>
            <w:shd w:val="clear" w:color="auto" w:fill="auto"/>
            <w:noWrap/>
            <w:vAlign w:val="bottom"/>
          </w:tcPr>
          <w:p w14:paraId="662A1221" w14:textId="7C63E49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Environment and sustainability</w:t>
            </w:r>
          </w:p>
        </w:tc>
        <w:tc>
          <w:tcPr>
            <w:tcW w:w="1800" w:type="dxa"/>
            <w:shd w:val="clear" w:color="auto" w:fill="auto"/>
            <w:noWrap/>
            <w:vAlign w:val="bottom"/>
          </w:tcPr>
          <w:p w14:paraId="77067B70" w14:textId="2AB0BE0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4EBA823B" w14:textId="6F2732D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05B344A" w14:textId="4C15254F"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ENG?</w:t>
            </w:r>
          </w:p>
        </w:tc>
        <w:tc>
          <w:tcPr>
            <w:tcW w:w="1142" w:type="dxa"/>
          </w:tcPr>
          <w:p w14:paraId="4E127061" w14:textId="77777777" w:rsidR="0006361A" w:rsidRDefault="0006361A" w:rsidP="0006361A">
            <w:pPr>
              <w:spacing w:after="0" w:line="240" w:lineRule="auto"/>
              <w:rPr>
                <w:rFonts w:eastAsia="Times New Roman" w:cstheme="minorHAnsi"/>
                <w:sz w:val="20"/>
                <w:szCs w:val="20"/>
              </w:rPr>
            </w:pPr>
          </w:p>
        </w:tc>
        <w:tc>
          <w:tcPr>
            <w:tcW w:w="2040" w:type="dxa"/>
          </w:tcPr>
          <w:p w14:paraId="370EEFA3" w14:textId="77777777" w:rsidR="0006361A" w:rsidRDefault="0006361A" w:rsidP="0006361A">
            <w:pPr>
              <w:spacing w:after="0" w:line="240" w:lineRule="auto"/>
              <w:rPr>
                <w:rFonts w:eastAsia="Times New Roman" w:cstheme="minorHAnsi"/>
                <w:sz w:val="20"/>
                <w:szCs w:val="20"/>
              </w:rPr>
            </w:pPr>
          </w:p>
        </w:tc>
        <w:tc>
          <w:tcPr>
            <w:tcW w:w="1911" w:type="dxa"/>
          </w:tcPr>
          <w:p w14:paraId="7DABA518" w14:textId="361DFA0F" w:rsidR="0006361A" w:rsidRDefault="0006361A" w:rsidP="0006361A">
            <w:pPr>
              <w:spacing w:after="0" w:line="240" w:lineRule="auto"/>
              <w:rPr>
                <w:rFonts w:eastAsia="Times New Roman" w:cstheme="minorHAnsi"/>
                <w:sz w:val="20"/>
                <w:szCs w:val="20"/>
              </w:rPr>
            </w:pPr>
          </w:p>
        </w:tc>
        <w:tc>
          <w:tcPr>
            <w:tcW w:w="1712" w:type="dxa"/>
          </w:tcPr>
          <w:p w14:paraId="1EBBBDC5" w14:textId="77777777" w:rsidR="0006361A" w:rsidRDefault="0006361A" w:rsidP="0006361A">
            <w:pPr>
              <w:spacing w:after="0" w:line="240" w:lineRule="auto"/>
              <w:rPr>
                <w:rFonts w:eastAsia="Times New Roman" w:cstheme="minorHAnsi"/>
                <w:sz w:val="20"/>
                <w:szCs w:val="20"/>
              </w:rPr>
            </w:pPr>
          </w:p>
        </w:tc>
      </w:tr>
      <w:tr w:rsidR="0006361A" w:rsidRPr="009A6D33" w14:paraId="6135C996" w14:textId="236BE1F8" w:rsidTr="004347CF">
        <w:trPr>
          <w:trHeight w:val="300"/>
        </w:trPr>
        <w:tc>
          <w:tcPr>
            <w:tcW w:w="1022" w:type="dxa"/>
            <w:shd w:val="clear" w:color="auto" w:fill="auto"/>
            <w:noWrap/>
            <w:vAlign w:val="bottom"/>
          </w:tcPr>
          <w:p w14:paraId="65B4A301" w14:textId="1661C10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8.9</w:t>
            </w:r>
          </w:p>
        </w:tc>
        <w:tc>
          <w:tcPr>
            <w:tcW w:w="4553" w:type="dxa"/>
            <w:shd w:val="clear" w:color="auto" w:fill="auto"/>
            <w:noWrap/>
            <w:vAlign w:val="bottom"/>
          </w:tcPr>
          <w:p w14:paraId="5DDE46B6" w14:textId="3F37836F"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Environment</w:t>
            </w:r>
          </w:p>
        </w:tc>
        <w:tc>
          <w:tcPr>
            <w:tcW w:w="1800" w:type="dxa"/>
            <w:shd w:val="clear" w:color="auto" w:fill="auto"/>
            <w:noWrap/>
            <w:vAlign w:val="bottom"/>
          </w:tcPr>
          <w:p w14:paraId="334B9CCB" w14:textId="4FBA1B4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76CAE811"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74086D99"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E51B2C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0E6AE9A3"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7656895" w14:textId="530C000E" w:rsidR="0006361A" w:rsidRPr="00B21BDE" w:rsidRDefault="0006361A" w:rsidP="0006361A">
            <w:pPr>
              <w:spacing w:after="0" w:line="240" w:lineRule="auto"/>
              <w:rPr>
                <w:rFonts w:eastAsia="Times New Roman" w:cstheme="minorHAnsi"/>
                <w:sz w:val="20"/>
                <w:szCs w:val="20"/>
              </w:rPr>
            </w:pPr>
          </w:p>
        </w:tc>
        <w:tc>
          <w:tcPr>
            <w:tcW w:w="1712" w:type="dxa"/>
          </w:tcPr>
          <w:p w14:paraId="7CC8BD4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122340D" w14:textId="3C12F8C5" w:rsidTr="004347CF">
        <w:trPr>
          <w:trHeight w:val="300"/>
        </w:trPr>
        <w:tc>
          <w:tcPr>
            <w:tcW w:w="1022" w:type="dxa"/>
            <w:shd w:val="clear" w:color="auto" w:fill="auto"/>
            <w:noWrap/>
            <w:vAlign w:val="bottom"/>
          </w:tcPr>
          <w:p w14:paraId="3C944D9D" w14:textId="30D1991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4.7</w:t>
            </w:r>
          </w:p>
        </w:tc>
        <w:tc>
          <w:tcPr>
            <w:tcW w:w="4553" w:type="dxa"/>
            <w:shd w:val="clear" w:color="auto" w:fill="auto"/>
            <w:noWrap/>
            <w:vAlign w:val="bottom"/>
          </w:tcPr>
          <w:p w14:paraId="20725694" w14:textId="201E0CF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Heritage and legacy</w:t>
            </w:r>
          </w:p>
        </w:tc>
        <w:tc>
          <w:tcPr>
            <w:tcW w:w="1800" w:type="dxa"/>
            <w:shd w:val="clear" w:color="auto" w:fill="auto"/>
            <w:noWrap/>
            <w:vAlign w:val="bottom"/>
          </w:tcPr>
          <w:p w14:paraId="5D703DBC" w14:textId="5D2417C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35FD4A90" w14:textId="1C77017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72FDF8DE" w14:textId="3AD029E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8A3C32E" w14:textId="77777777" w:rsidR="0006361A" w:rsidRDefault="0006361A" w:rsidP="0006361A">
            <w:pPr>
              <w:spacing w:after="0" w:line="240" w:lineRule="auto"/>
              <w:rPr>
                <w:rFonts w:eastAsia="Times New Roman" w:cstheme="minorHAnsi"/>
                <w:sz w:val="20"/>
                <w:szCs w:val="20"/>
              </w:rPr>
            </w:pPr>
          </w:p>
        </w:tc>
        <w:tc>
          <w:tcPr>
            <w:tcW w:w="2040" w:type="dxa"/>
          </w:tcPr>
          <w:p w14:paraId="12DDF784" w14:textId="77777777" w:rsidR="0006361A" w:rsidRDefault="0006361A" w:rsidP="0006361A">
            <w:pPr>
              <w:spacing w:after="0" w:line="240" w:lineRule="auto"/>
              <w:rPr>
                <w:rFonts w:eastAsia="Times New Roman" w:cstheme="minorHAnsi"/>
                <w:sz w:val="20"/>
                <w:szCs w:val="20"/>
              </w:rPr>
            </w:pPr>
          </w:p>
        </w:tc>
        <w:tc>
          <w:tcPr>
            <w:tcW w:w="1911" w:type="dxa"/>
          </w:tcPr>
          <w:p w14:paraId="55B489C1" w14:textId="3691CFCF" w:rsidR="0006361A" w:rsidRDefault="0006361A" w:rsidP="0006361A">
            <w:pPr>
              <w:spacing w:after="0" w:line="240" w:lineRule="auto"/>
              <w:rPr>
                <w:rFonts w:eastAsia="Times New Roman" w:cstheme="minorHAnsi"/>
                <w:sz w:val="20"/>
                <w:szCs w:val="20"/>
              </w:rPr>
            </w:pPr>
          </w:p>
        </w:tc>
        <w:tc>
          <w:tcPr>
            <w:tcW w:w="1712" w:type="dxa"/>
          </w:tcPr>
          <w:p w14:paraId="3EDE6BDE" w14:textId="77777777" w:rsidR="0006361A" w:rsidRDefault="0006361A" w:rsidP="0006361A">
            <w:pPr>
              <w:spacing w:after="0" w:line="240" w:lineRule="auto"/>
              <w:rPr>
                <w:rFonts w:eastAsia="Times New Roman" w:cstheme="minorHAnsi"/>
                <w:sz w:val="20"/>
                <w:szCs w:val="20"/>
              </w:rPr>
            </w:pPr>
          </w:p>
        </w:tc>
      </w:tr>
      <w:tr w:rsidR="0006361A" w:rsidRPr="009A6D33" w14:paraId="3B23F546" w14:textId="75DCF65E" w:rsidTr="004347CF">
        <w:trPr>
          <w:trHeight w:val="300"/>
        </w:trPr>
        <w:tc>
          <w:tcPr>
            <w:tcW w:w="1022" w:type="dxa"/>
            <w:shd w:val="clear" w:color="auto" w:fill="auto"/>
            <w:noWrap/>
            <w:vAlign w:val="bottom"/>
          </w:tcPr>
          <w:p w14:paraId="10817BC8" w14:textId="2A76061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8.10</w:t>
            </w:r>
          </w:p>
        </w:tc>
        <w:tc>
          <w:tcPr>
            <w:tcW w:w="4553" w:type="dxa"/>
            <w:shd w:val="clear" w:color="auto" w:fill="auto"/>
            <w:noWrap/>
            <w:vAlign w:val="bottom"/>
          </w:tcPr>
          <w:p w14:paraId="527655F6" w14:textId="0CD386D5"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Preservation of Historic Marine Aids to Navigation</w:t>
            </w:r>
          </w:p>
        </w:tc>
        <w:tc>
          <w:tcPr>
            <w:tcW w:w="1800" w:type="dxa"/>
            <w:shd w:val="clear" w:color="auto" w:fill="auto"/>
            <w:noWrap/>
            <w:vAlign w:val="bottom"/>
          </w:tcPr>
          <w:p w14:paraId="20CCA1F3" w14:textId="29E845E3"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auto"/>
            <w:noWrap/>
            <w:vAlign w:val="bottom"/>
          </w:tcPr>
          <w:p w14:paraId="656DAA1D" w14:textId="4ECDEB4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B7715BB"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71F2CA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399AB6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8A2D73F" w14:textId="686D4915" w:rsidR="0006361A" w:rsidRPr="00B21BDE" w:rsidRDefault="0006361A" w:rsidP="0006361A">
            <w:pPr>
              <w:spacing w:after="0" w:line="240" w:lineRule="auto"/>
              <w:rPr>
                <w:rFonts w:eastAsia="Times New Roman" w:cstheme="minorHAnsi"/>
                <w:sz w:val="20"/>
                <w:szCs w:val="20"/>
              </w:rPr>
            </w:pPr>
          </w:p>
        </w:tc>
        <w:tc>
          <w:tcPr>
            <w:tcW w:w="1712" w:type="dxa"/>
          </w:tcPr>
          <w:p w14:paraId="38E4625E"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8567F55" w14:textId="2C9E917B" w:rsidTr="004347CF">
        <w:trPr>
          <w:trHeight w:val="386"/>
        </w:trPr>
        <w:tc>
          <w:tcPr>
            <w:tcW w:w="8365" w:type="dxa"/>
            <w:gridSpan w:val="4"/>
            <w:shd w:val="clear" w:color="auto" w:fill="B4C6E7" w:themeFill="accent1" w:themeFillTint="66"/>
            <w:noWrap/>
            <w:vAlign w:val="bottom"/>
          </w:tcPr>
          <w:p w14:paraId="7DCA6375" w14:textId="532159E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b/>
                <w:color w:val="000000"/>
                <w:sz w:val="24"/>
                <w:szCs w:val="28"/>
              </w:rPr>
              <w:t xml:space="preserve">Chapter 5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Radionavigation services</w:t>
            </w:r>
          </w:p>
        </w:tc>
        <w:tc>
          <w:tcPr>
            <w:tcW w:w="2100" w:type="dxa"/>
            <w:shd w:val="clear" w:color="auto" w:fill="B4C6E7" w:themeFill="accent1" w:themeFillTint="66"/>
          </w:tcPr>
          <w:p w14:paraId="3CF08234" w14:textId="77777777" w:rsidR="0006361A" w:rsidRPr="00B21BDE" w:rsidRDefault="0006361A" w:rsidP="0006361A">
            <w:pPr>
              <w:spacing w:after="0" w:line="240" w:lineRule="auto"/>
              <w:rPr>
                <w:rFonts w:eastAsia="Times New Roman" w:cstheme="minorHAnsi"/>
                <w:b/>
                <w:color w:val="000000"/>
                <w:sz w:val="24"/>
                <w:szCs w:val="28"/>
              </w:rPr>
            </w:pPr>
          </w:p>
        </w:tc>
        <w:tc>
          <w:tcPr>
            <w:tcW w:w="1142" w:type="dxa"/>
            <w:shd w:val="clear" w:color="auto" w:fill="B4C6E7" w:themeFill="accent1" w:themeFillTint="66"/>
          </w:tcPr>
          <w:p w14:paraId="1DEEC658" w14:textId="77777777" w:rsidR="0006361A" w:rsidRPr="00B21BDE" w:rsidRDefault="0006361A" w:rsidP="0006361A">
            <w:pPr>
              <w:spacing w:after="0" w:line="240" w:lineRule="auto"/>
              <w:rPr>
                <w:rFonts w:eastAsia="Times New Roman" w:cstheme="minorHAnsi"/>
                <w:b/>
                <w:color w:val="000000"/>
                <w:sz w:val="24"/>
                <w:szCs w:val="28"/>
              </w:rPr>
            </w:pPr>
          </w:p>
        </w:tc>
        <w:tc>
          <w:tcPr>
            <w:tcW w:w="2040" w:type="dxa"/>
            <w:shd w:val="clear" w:color="auto" w:fill="B4C6E7" w:themeFill="accent1" w:themeFillTint="66"/>
          </w:tcPr>
          <w:p w14:paraId="6CB93E3C" w14:textId="77777777" w:rsidR="0006361A" w:rsidRPr="00B21BDE" w:rsidRDefault="0006361A" w:rsidP="0006361A">
            <w:pPr>
              <w:spacing w:after="0" w:line="240" w:lineRule="auto"/>
              <w:rPr>
                <w:rFonts w:eastAsia="Times New Roman" w:cstheme="minorHAnsi"/>
                <w:b/>
                <w:color w:val="000000"/>
                <w:sz w:val="24"/>
                <w:szCs w:val="28"/>
              </w:rPr>
            </w:pPr>
          </w:p>
        </w:tc>
        <w:tc>
          <w:tcPr>
            <w:tcW w:w="1911" w:type="dxa"/>
            <w:shd w:val="clear" w:color="auto" w:fill="B4C6E7" w:themeFill="accent1" w:themeFillTint="66"/>
          </w:tcPr>
          <w:p w14:paraId="215F36FF" w14:textId="79527E03" w:rsidR="0006361A" w:rsidRPr="00B21BDE" w:rsidRDefault="0006361A" w:rsidP="0006361A">
            <w:pPr>
              <w:spacing w:after="0" w:line="240" w:lineRule="auto"/>
              <w:rPr>
                <w:rFonts w:eastAsia="Times New Roman" w:cstheme="minorHAnsi"/>
                <w:b/>
                <w:color w:val="000000"/>
                <w:sz w:val="24"/>
                <w:szCs w:val="28"/>
              </w:rPr>
            </w:pPr>
          </w:p>
        </w:tc>
        <w:tc>
          <w:tcPr>
            <w:tcW w:w="1712" w:type="dxa"/>
            <w:shd w:val="clear" w:color="auto" w:fill="B4C6E7" w:themeFill="accent1" w:themeFillTint="66"/>
          </w:tcPr>
          <w:p w14:paraId="5A3FF3A6" w14:textId="77777777" w:rsidR="0006361A" w:rsidRPr="00B21BDE" w:rsidRDefault="0006361A" w:rsidP="0006361A">
            <w:pPr>
              <w:spacing w:after="0" w:line="240" w:lineRule="auto"/>
              <w:rPr>
                <w:rFonts w:eastAsia="Times New Roman" w:cstheme="minorHAnsi"/>
                <w:b/>
                <w:color w:val="000000"/>
                <w:sz w:val="24"/>
                <w:szCs w:val="28"/>
              </w:rPr>
            </w:pPr>
          </w:p>
        </w:tc>
      </w:tr>
      <w:tr w:rsidR="0006361A" w:rsidRPr="009A6D33" w14:paraId="4EAEC8CB" w14:textId="62730A95" w:rsidTr="004347CF">
        <w:trPr>
          <w:trHeight w:val="300"/>
        </w:trPr>
        <w:tc>
          <w:tcPr>
            <w:tcW w:w="1022" w:type="dxa"/>
            <w:shd w:val="clear" w:color="auto" w:fill="auto"/>
            <w:noWrap/>
            <w:vAlign w:val="bottom"/>
          </w:tcPr>
          <w:p w14:paraId="39DADF15" w14:textId="3AFE6828"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5.1</w:t>
            </w:r>
          </w:p>
        </w:tc>
        <w:tc>
          <w:tcPr>
            <w:tcW w:w="4553" w:type="dxa"/>
            <w:shd w:val="clear" w:color="auto" w:fill="auto"/>
            <w:noWrap/>
            <w:vAlign w:val="bottom"/>
          </w:tcPr>
          <w:p w14:paraId="1CAD0E9C" w14:textId="1F3BE0DB"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Satellite positioning and timing</w:t>
            </w:r>
          </w:p>
        </w:tc>
        <w:tc>
          <w:tcPr>
            <w:tcW w:w="1800" w:type="dxa"/>
            <w:shd w:val="clear" w:color="auto" w:fill="auto"/>
            <w:noWrap/>
            <w:vAlign w:val="bottom"/>
          </w:tcPr>
          <w:p w14:paraId="36163251"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0C951762"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654CC615" w14:textId="7DDE77D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4D7A389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6AE147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816023A" w14:textId="19957B76" w:rsidR="0006361A" w:rsidRPr="00B21BDE" w:rsidRDefault="0006361A" w:rsidP="0006361A">
            <w:pPr>
              <w:spacing w:after="0" w:line="240" w:lineRule="auto"/>
              <w:rPr>
                <w:rFonts w:eastAsia="Times New Roman" w:cstheme="minorHAnsi"/>
                <w:sz w:val="20"/>
                <w:szCs w:val="20"/>
              </w:rPr>
            </w:pPr>
          </w:p>
        </w:tc>
        <w:tc>
          <w:tcPr>
            <w:tcW w:w="1712" w:type="dxa"/>
          </w:tcPr>
          <w:p w14:paraId="7269E9D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99CBD98" w14:textId="643BE225" w:rsidTr="004347CF">
        <w:trPr>
          <w:trHeight w:val="300"/>
        </w:trPr>
        <w:tc>
          <w:tcPr>
            <w:tcW w:w="1022" w:type="dxa"/>
            <w:shd w:val="clear" w:color="auto" w:fill="auto"/>
            <w:noWrap/>
            <w:vAlign w:val="bottom"/>
          </w:tcPr>
          <w:p w14:paraId="1576FC94" w14:textId="0730195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5.2</w:t>
            </w:r>
          </w:p>
        </w:tc>
        <w:tc>
          <w:tcPr>
            <w:tcW w:w="4553" w:type="dxa"/>
            <w:shd w:val="clear" w:color="auto" w:fill="auto"/>
            <w:noWrap/>
            <w:vAlign w:val="bottom"/>
          </w:tcPr>
          <w:p w14:paraId="10C46740" w14:textId="6906B3AD"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Terrestrial radio positioning and timing</w:t>
            </w:r>
          </w:p>
        </w:tc>
        <w:tc>
          <w:tcPr>
            <w:tcW w:w="1800" w:type="dxa"/>
            <w:shd w:val="clear" w:color="auto" w:fill="auto"/>
            <w:noWrap/>
            <w:vAlign w:val="bottom"/>
          </w:tcPr>
          <w:p w14:paraId="59B9BF8A"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45F6014D"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44C47DA8" w14:textId="40D18F93"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34834B9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6783826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C06C765" w14:textId="2F54E936" w:rsidR="0006361A" w:rsidRPr="00B21BDE" w:rsidRDefault="0006361A" w:rsidP="0006361A">
            <w:pPr>
              <w:spacing w:after="0" w:line="240" w:lineRule="auto"/>
              <w:rPr>
                <w:rFonts w:eastAsia="Times New Roman" w:cstheme="minorHAnsi"/>
                <w:sz w:val="20"/>
                <w:szCs w:val="20"/>
              </w:rPr>
            </w:pPr>
          </w:p>
        </w:tc>
        <w:tc>
          <w:tcPr>
            <w:tcW w:w="1712" w:type="dxa"/>
          </w:tcPr>
          <w:p w14:paraId="685FA2F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0F2155B" w14:textId="37FB0145" w:rsidTr="004347CF">
        <w:trPr>
          <w:trHeight w:val="300"/>
        </w:trPr>
        <w:tc>
          <w:tcPr>
            <w:tcW w:w="1022" w:type="dxa"/>
            <w:shd w:val="clear" w:color="auto" w:fill="auto"/>
            <w:noWrap/>
            <w:vAlign w:val="bottom"/>
          </w:tcPr>
          <w:p w14:paraId="379E4359" w14:textId="0B43058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5.3</w:t>
            </w:r>
          </w:p>
        </w:tc>
        <w:tc>
          <w:tcPr>
            <w:tcW w:w="4553" w:type="dxa"/>
            <w:shd w:val="clear" w:color="auto" w:fill="auto"/>
            <w:noWrap/>
            <w:vAlign w:val="bottom"/>
          </w:tcPr>
          <w:p w14:paraId="4D8A8F43" w14:textId="2B32A0C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RACON and radar positioning</w:t>
            </w:r>
          </w:p>
        </w:tc>
        <w:tc>
          <w:tcPr>
            <w:tcW w:w="1800" w:type="dxa"/>
            <w:shd w:val="clear" w:color="auto" w:fill="auto"/>
            <w:noWrap/>
            <w:vAlign w:val="bottom"/>
          </w:tcPr>
          <w:p w14:paraId="57A6E6B0"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38ECD69D"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6FECFE9C" w14:textId="5AC1246A"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6959BE0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5ACE350A"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4813A25" w14:textId="3B2D7AD6" w:rsidR="0006361A" w:rsidRPr="00B21BDE" w:rsidRDefault="0006361A" w:rsidP="0006361A">
            <w:pPr>
              <w:spacing w:after="0" w:line="240" w:lineRule="auto"/>
              <w:rPr>
                <w:rFonts w:eastAsia="Times New Roman" w:cstheme="minorHAnsi"/>
                <w:sz w:val="20"/>
                <w:szCs w:val="20"/>
              </w:rPr>
            </w:pPr>
          </w:p>
        </w:tc>
        <w:tc>
          <w:tcPr>
            <w:tcW w:w="1712" w:type="dxa"/>
          </w:tcPr>
          <w:p w14:paraId="336C885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F8C3D3D" w14:textId="65B81885" w:rsidTr="004347CF">
        <w:trPr>
          <w:trHeight w:val="300"/>
        </w:trPr>
        <w:tc>
          <w:tcPr>
            <w:tcW w:w="1022" w:type="dxa"/>
            <w:shd w:val="clear" w:color="auto" w:fill="auto"/>
            <w:noWrap/>
            <w:vAlign w:val="bottom"/>
          </w:tcPr>
          <w:p w14:paraId="15460418" w14:textId="22567C7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5.4</w:t>
            </w:r>
          </w:p>
        </w:tc>
        <w:tc>
          <w:tcPr>
            <w:tcW w:w="4553" w:type="dxa"/>
            <w:shd w:val="clear" w:color="auto" w:fill="auto"/>
            <w:noWrap/>
            <w:vAlign w:val="bottom"/>
          </w:tcPr>
          <w:p w14:paraId="3A17D22E" w14:textId="0482F50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Augmentation services including SBAS and GBAS</w:t>
            </w:r>
          </w:p>
        </w:tc>
        <w:tc>
          <w:tcPr>
            <w:tcW w:w="1800" w:type="dxa"/>
            <w:shd w:val="clear" w:color="auto" w:fill="auto"/>
            <w:noWrap/>
            <w:vAlign w:val="bottom"/>
          </w:tcPr>
          <w:p w14:paraId="3EE6F0CC"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3CB0A3E4"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3724FDCC" w14:textId="35D39A0F"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30BC285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509C05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F07C520" w14:textId="33D59D8C" w:rsidR="0006361A" w:rsidRPr="00B21BDE" w:rsidRDefault="0006361A" w:rsidP="0006361A">
            <w:pPr>
              <w:spacing w:after="0" w:line="240" w:lineRule="auto"/>
              <w:rPr>
                <w:rFonts w:eastAsia="Times New Roman" w:cstheme="minorHAnsi"/>
                <w:sz w:val="20"/>
                <w:szCs w:val="20"/>
              </w:rPr>
            </w:pPr>
          </w:p>
        </w:tc>
        <w:tc>
          <w:tcPr>
            <w:tcW w:w="1712" w:type="dxa"/>
          </w:tcPr>
          <w:p w14:paraId="6291A41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10B47D5" w14:textId="08521221" w:rsidTr="004347CF">
        <w:trPr>
          <w:trHeight w:val="375"/>
        </w:trPr>
        <w:tc>
          <w:tcPr>
            <w:tcW w:w="5575" w:type="dxa"/>
            <w:gridSpan w:val="2"/>
            <w:shd w:val="clear" w:color="000000" w:fill="B8CCE4"/>
            <w:noWrap/>
            <w:vAlign w:val="center"/>
            <w:hideMark/>
          </w:tcPr>
          <w:p w14:paraId="03F4B8D7" w14:textId="54DC216A"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6</w:t>
            </w:r>
            <w:r w:rsidRPr="00B21BDE">
              <w:rPr>
                <w:rFonts w:eastAsia="Times New Roman" w:cstheme="minorHAnsi"/>
                <w:b/>
                <w:color w:val="000000"/>
                <w:sz w:val="24"/>
                <w:szCs w:val="28"/>
              </w:rPr>
              <w:t xml:space="preserve"> - Vessel Traffic Services</w:t>
            </w:r>
          </w:p>
        </w:tc>
        <w:tc>
          <w:tcPr>
            <w:tcW w:w="1800" w:type="dxa"/>
            <w:shd w:val="clear" w:color="000000" w:fill="B8CCE4"/>
            <w:noWrap/>
            <w:vAlign w:val="center"/>
            <w:hideMark/>
          </w:tcPr>
          <w:p w14:paraId="5E63C54E"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349519D4"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47F213DD"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6718019F"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3EFBA047"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661FA76A" w14:textId="02242066"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4F8E3FCC" w14:textId="77777777" w:rsidR="0006361A" w:rsidRPr="00B21BDE" w:rsidRDefault="0006361A" w:rsidP="0006361A">
            <w:pPr>
              <w:spacing w:after="0" w:line="240" w:lineRule="auto"/>
              <w:rPr>
                <w:rFonts w:eastAsia="Times New Roman" w:cstheme="minorHAnsi"/>
                <w:color w:val="000000"/>
              </w:rPr>
            </w:pPr>
          </w:p>
        </w:tc>
      </w:tr>
      <w:tr w:rsidR="0006361A" w:rsidRPr="009A6D33" w14:paraId="7192FBE6" w14:textId="1F325DB6" w:rsidTr="004347CF">
        <w:trPr>
          <w:trHeight w:val="300"/>
        </w:trPr>
        <w:tc>
          <w:tcPr>
            <w:tcW w:w="1022" w:type="dxa"/>
            <w:shd w:val="clear" w:color="auto" w:fill="auto"/>
            <w:noWrap/>
            <w:vAlign w:val="bottom"/>
          </w:tcPr>
          <w:p w14:paraId="2782F133" w14:textId="46CF2FC3"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6.1</w:t>
            </w:r>
          </w:p>
        </w:tc>
        <w:tc>
          <w:tcPr>
            <w:tcW w:w="4553" w:type="dxa"/>
            <w:shd w:val="clear" w:color="auto" w:fill="auto"/>
            <w:noWrap/>
            <w:vAlign w:val="bottom"/>
          </w:tcPr>
          <w:p w14:paraId="656C024C" w14:textId="6613053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implementation</w:t>
            </w:r>
          </w:p>
        </w:tc>
        <w:tc>
          <w:tcPr>
            <w:tcW w:w="1800" w:type="dxa"/>
            <w:shd w:val="clear" w:color="auto" w:fill="auto"/>
            <w:noWrap/>
            <w:vAlign w:val="bottom"/>
          </w:tcPr>
          <w:p w14:paraId="7BA11677" w14:textId="089999F4"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6DE7D2E8"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32BA7D1F"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6695D32"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072BA13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171B227" w14:textId="5640989D" w:rsidR="0006361A" w:rsidRPr="00B21BDE" w:rsidRDefault="0006361A" w:rsidP="0006361A">
            <w:pPr>
              <w:spacing w:after="0" w:line="240" w:lineRule="auto"/>
              <w:rPr>
                <w:rFonts w:eastAsia="Times New Roman" w:cstheme="minorHAnsi"/>
                <w:sz w:val="20"/>
                <w:szCs w:val="20"/>
              </w:rPr>
            </w:pPr>
          </w:p>
        </w:tc>
        <w:tc>
          <w:tcPr>
            <w:tcW w:w="1712" w:type="dxa"/>
          </w:tcPr>
          <w:p w14:paraId="6A41D87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F22439E" w14:textId="7B1A6D20" w:rsidTr="004347CF">
        <w:trPr>
          <w:trHeight w:val="300"/>
        </w:trPr>
        <w:tc>
          <w:tcPr>
            <w:tcW w:w="1022" w:type="dxa"/>
            <w:shd w:val="clear" w:color="auto" w:fill="auto"/>
            <w:noWrap/>
            <w:vAlign w:val="bottom"/>
          </w:tcPr>
          <w:p w14:paraId="3C06FDD7" w14:textId="4844254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6.2</w:t>
            </w:r>
          </w:p>
        </w:tc>
        <w:tc>
          <w:tcPr>
            <w:tcW w:w="4553" w:type="dxa"/>
            <w:shd w:val="clear" w:color="auto" w:fill="auto"/>
            <w:noWrap/>
            <w:vAlign w:val="bottom"/>
          </w:tcPr>
          <w:p w14:paraId="7344FB77" w14:textId="143FB758"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operations</w:t>
            </w:r>
          </w:p>
        </w:tc>
        <w:tc>
          <w:tcPr>
            <w:tcW w:w="1800" w:type="dxa"/>
            <w:shd w:val="clear" w:color="auto" w:fill="auto"/>
            <w:noWrap/>
            <w:vAlign w:val="bottom"/>
          </w:tcPr>
          <w:p w14:paraId="387006AE" w14:textId="75932453"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3CBD2431"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4DA7CE6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039831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6694DE9C"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BFD5BD6" w14:textId="2FD3ACB1" w:rsidR="0006361A" w:rsidRPr="00B21BDE" w:rsidRDefault="0006361A" w:rsidP="0006361A">
            <w:pPr>
              <w:spacing w:after="0" w:line="240" w:lineRule="auto"/>
              <w:rPr>
                <w:rFonts w:eastAsia="Times New Roman" w:cstheme="minorHAnsi"/>
                <w:sz w:val="20"/>
                <w:szCs w:val="20"/>
              </w:rPr>
            </w:pPr>
          </w:p>
        </w:tc>
        <w:tc>
          <w:tcPr>
            <w:tcW w:w="1712" w:type="dxa"/>
          </w:tcPr>
          <w:p w14:paraId="3FD9564B"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F2478D2" w14:textId="0FD043DB" w:rsidTr="004347CF">
        <w:trPr>
          <w:trHeight w:val="300"/>
        </w:trPr>
        <w:tc>
          <w:tcPr>
            <w:tcW w:w="1022" w:type="dxa"/>
            <w:shd w:val="clear" w:color="auto" w:fill="auto"/>
            <w:noWrap/>
            <w:vAlign w:val="bottom"/>
          </w:tcPr>
          <w:p w14:paraId="38DF1C83" w14:textId="111B7F37"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6.3</w:t>
            </w:r>
          </w:p>
        </w:tc>
        <w:tc>
          <w:tcPr>
            <w:tcW w:w="4553" w:type="dxa"/>
            <w:shd w:val="clear" w:color="auto" w:fill="auto"/>
            <w:noWrap/>
            <w:vAlign w:val="bottom"/>
          </w:tcPr>
          <w:p w14:paraId="62559E96" w14:textId="44679811"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data and information management</w:t>
            </w:r>
          </w:p>
        </w:tc>
        <w:tc>
          <w:tcPr>
            <w:tcW w:w="1800" w:type="dxa"/>
            <w:shd w:val="clear" w:color="auto" w:fill="auto"/>
            <w:noWrap/>
            <w:vAlign w:val="bottom"/>
          </w:tcPr>
          <w:p w14:paraId="09B1C7E6" w14:textId="13E7D053"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044E6926"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109D1C2F"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0A796E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12B9F87"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80360B5" w14:textId="782CFE7B" w:rsidR="0006361A" w:rsidRPr="00B21BDE" w:rsidRDefault="0006361A" w:rsidP="0006361A">
            <w:pPr>
              <w:spacing w:after="0" w:line="240" w:lineRule="auto"/>
              <w:rPr>
                <w:rFonts w:eastAsia="Times New Roman" w:cstheme="minorHAnsi"/>
                <w:sz w:val="20"/>
                <w:szCs w:val="20"/>
              </w:rPr>
            </w:pPr>
          </w:p>
        </w:tc>
        <w:tc>
          <w:tcPr>
            <w:tcW w:w="1712" w:type="dxa"/>
          </w:tcPr>
          <w:p w14:paraId="43C7DC6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01124EB" w14:textId="655F764B" w:rsidTr="004347CF">
        <w:trPr>
          <w:trHeight w:val="300"/>
        </w:trPr>
        <w:tc>
          <w:tcPr>
            <w:tcW w:w="1022" w:type="dxa"/>
            <w:shd w:val="clear" w:color="auto" w:fill="auto"/>
            <w:noWrap/>
            <w:vAlign w:val="bottom"/>
          </w:tcPr>
          <w:p w14:paraId="51E9CF5C" w14:textId="0269C70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6.4</w:t>
            </w:r>
          </w:p>
        </w:tc>
        <w:tc>
          <w:tcPr>
            <w:tcW w:w="4553" w:type="dxa"/>
            <w:shd w:val="clear" w:color="auto" w:fill="auto"/>
            <w:noWrap/>
            <w:vAlign w:val="bottom"/>
          </w:tcPr>
          <w:p w14:paraId="11C4D118" w14:textId="68496F23"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communications</w:t>
            </w:r>
          </w:p>
        </w:tc>
        <w:tc>
          <w:tcPr>
            <w:tcW w:w="1800" w:type="dxa"/>
            <w:shd w:val="clear" w:color="auto" w:fill="auto"/>
            <w:noWrap/>
            <w:vAlign w:val="bottom"/>
          </w:tcPr>
          <w:p w14:paraId="469642EF" w14:textId="6A04061C"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0D92B407"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4F35161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AB307F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5B0071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448F1B11" w14:textId="3193FF25" w:rsidR="0006361A" w:rsidRPr="00B21BDE" w:rsidRDefault="0006361A" w:rsidP="0006361A">
            <w:pPr>
              <w:spacing w:after="0" w:line="240" w:lineRule="auto"/>
              <w:rPr>
                <w:rFonts w:eastAsia="Times New Roman" w:cstheme="minorHAnsi"/>
                <w:sz w:val="20"/>
                <w:szCs w:val="20"/>
              </w:rPr>
            </w:pPr>
          </w:p>
        </w:tc>
        <w:tc>
          <w:tcPr>
            <w:tcW w:w="1712" w:type="dxa"/>
          </w:tcPr>
          <w:p w14:paraId="1A4A06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6177276" w14:textId="24E420CB" w:rsidTr="004347CF">
        <w:trPr>
          <w:trHeight w:val="300"/>
        </w:trPr>
        <w:tc>
          <w:tcPr>
            <w:tcW w:w="1022" w:type="dxa"/>
            <w:shd w:val="clear" w:color="auto" w:fill="auto"/>
            <w:noWrap/>
            <w:vAlign w:val="bottom"/>
          </w:tcPr>
          <w:p w14:paraId="59FEAFD0" w14:textId="4AA4254D"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6.5</w:t>
            </w:r>
          </w:p>
        </w:tc>
        <w:tc>
          <w:tcPr>
            <w:tcW w:w="4553" w:type="dxa"/>
            <w:shd w:val="clear" w:color="auto" w:fill="auto"/>
            <w:noWrap/>
            <w:vAlign w:val="bottom"/>
          </w:tcPr>
          <w:p w14:paraId="1AAB9448" w14:textId="6EDF564E"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technologies</w:t>
            </w:r>
          </w:p>
        </w:tc>
        <w:tc>
          <w:tcPr>
            <w:tcW w:w="1800" w:type="dxa"/>
            <w:shd w:val="clear" w:color="auto" w:fill="auto"/>
            <w:noWrap/>
            <w:vAlign w:val="bottom"/>
          </w:tcPr>
          <w:p w14:paraId="43646034" w14:textId="6E8A5C8B"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7CCB80C1"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4C1F889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DDE14D0"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04799729"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7C45B41" w14:textId="1D0C85E6" w:rsidR="0006361A" w:rsidRPr="00B21BDE" w:rsidRDefault="0006361A" w:rsidP="0006361A">
            <w:pPr>
              <w:spacing w:after="0" w:line="240" w:lineRule="auto"/>
              <w:rPr>
                <w:rFonts w:eastAsia="Times New Roman" w:cstheme="minorHAnsi"/>
                <w:sz w:val="20"/>
                <w:szCs w:val="20"/>
              </w:rPr>
            </w:pPr>
          </w:p>
        </w:tc>
        <w:tc>
          <w:tcPr>
            <w:tcW w:w="1712" w:type="dxa"/>
          </w:tcPr>
          <w:p w14:paraId="5ECAC5E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9C5E139" w14:textId="241693DF" w:rsidTr="004347CF">
        <w:trPr>
          <w:trHeight w:val="300"/>
        </w:trPr>
        <w:tc>
          <w:tcPr>
            <w:tcW w:w="1022" w:type="dxa"/>
            <w:shd w:val="clear" w:color="auto" w:fill="auto"/>
            <w:noWrap/>
            <w:vAlign w:val="bottom"/>
          </w:tcPr>
          <w:p w14:paraId="3C4D8465" w14:textId="2F49EDC7"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6.6</w:t>
            </w:r>
          </w:p>
        </w:tc>
        <w:tc>
          <w:tcPr>
            <w:tcW w:w="4553" w:type="dxa"/>
            <w:shd w:val="clear" w:color="auto" w:fill="auto"/>
            <w:noWrap/>
            <w:vAlign w:val="bottom"/>
          </w:tcPr>
          <w:p w14:paraId="04DCD9FB" w14:textId="09B86F8B"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 xml:space="preserve">VTS auditing and </w:t>
            </w:r>
            <w:r w:rsidRPr="0058315F">
              <w:rPr>
                <w:rFonts w:eastAsia="Times New Roman" w:cstheme="minorHAnsi"/>
                <w:noProof/>
                <w:sz w:val="20"/>
                <w:szCs w:val="20"/>
              </w:rPr>
              <w:t>assesing</w:t>
            </w:r>
          </w:p>
        </w:tc>
        <w:tc>
          <w:tcPr>
            <w:tcW w:w="1800" w:type="dxa"/>
            <w:shd w:val="clear" w:color="auto" w:fill="auto"/>
            <w:noWrap/>
            <w:vAlign w:val="bottom"/>
          </w:tcPr>
          <w:p w14:paraId="27A32A02" w14:textId="2272BAC4"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398F4E91"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6092D945"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5F9F199"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B52939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154ABCF5" w14:textId="47A8A1C3" w:rsidR="0006361A" w:rsidRPr="00B21BDE" w:rsidRDefault="0006361A" w:rsidP="0006361A">
            <w:pPr>
              <w:spacing w:after="0" w:line="240" w:lineRule="auto"/>
              <w:rPr>
                <w:rFonts w:eastAsia="Times New Roman" w:cstheme="minorHAnsi"/>
                <w:sz w:val="20"/>
                <w:szCs w:val="20"/>
              </w:rPr>
            </w:pPr>
          </w:p>
        </w:tc>
        <w:tc>
          <w:tcPr>
            <w:tcW w:w="1712" w:type="dxa"/>
          </w:tcPr>
          <w:p w14:paraId="113395E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FD6DB49" w14:textId="030A61C4" w:rsidTr="004347CF">
        <w:trPr>
          <w:trHeight w:val="300"/>
        </w:trPr>
        <w:tc>
          <w:tcPr>
            <w:tcW w:w="1022" w:type="dxa"/>
            <w:shd w:val="clear" w:color="auto" w:fill="auto"/>
            <w:noWrap/>
            <w:vAlign w:val="bottom"/>
          </w:tcPr>
          <w:p w14:paraId="5FE74EB4" w14:textId="361EB029"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6.7</w:t>
            </w:r>
          </w:p>
        </w:tc>
        <w:tc>
          <w:tcPr>
            <w:tcW w:w="4553" w:type="dxa"/>
            <w:shd w:val="clear" w:color="auto" w:fill="auto"/>
            <w:noWrap/>
            <w:vAlign w:val="bottom"/>
          </w:tcPr>
          <w:p w14:paraId="47C32CC0" w14:textId="79B8334C"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additional services</w:t>
            </w:r>
          </w:p>
        </w:tc>
        <w:tc>
          <w:tcPr>
            <w:tcW w:w="1800" w:type="dxa"/>
            <w:shd w:val="clear" w:color="auto" w:fill="auto"/>
            <w:noWrap/>
            <w:vAlign w:val="bottom"/>
          </w:tcPr>
          <w:p w14:paraId="2598A807" w14:textId="71C2254B"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auto"/>
            <w:noWrap/>
            <w:vAlign w:val="bottom"/>
          </w:tcPr>
          <w:p w14:paraId="6C72EC0F"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0CDDB1A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0F94091"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CDA54C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C6D65A7" w14:textId="19F45129" w:rsidR="0006361A" w:rsidRPr="00B21BDE" w:rsidRDefault="0006361A" w:rsidP="0006361A">
            <w:pPr>
              <w:spacing w:after="0" w:line="240" w:lineRule="auto"/>
              <w:rPr>
                <w:rFonts w:eastAsia="Times New Roman" w:cstheme="minorHAnsi"/>
                <w:sz w:val="20"/>
                <w:szCs w:val="20"/>
              </w:rPr>
            </w:pPr>
          </w:p>
        </w:tc>
        <w:tc>
          <w:tcPr>
            <w:tcW w:w="1712" w:type="dxa"/>
          </w:tcPr>
          <w:p w14:paraId="40553B13"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2B2E530" w14:textId="20C81B74" w:rsidTr="004347CF">
        <w:trPr>
          <w:trHeight w:val="300"/>
        </w:trPr>
        <w:tc>
          <w:tcPr>
            <w:tcW w:w="1022" w:type="dxa"/>
            <w:shd w:val="clear" w:color="auto" w:fill="auto"/>
            <w:noWrap/>
            <w:vAlign w:val="bottom"/>
            <w:hideMark/>
          </w:tcPr>
          <w:p w14:paraId="48CF74CB"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w:t>
            </w:r>
          </w:p>
        </w:tc>
        <w:tc>
          <w:tcPr>
            <w:tcW w:w="4553" w:type="dxa"/>
            <w:shd w:val="clear" w:color="auto" w:fill="auto"/>
            <w:noWrap/>
            <w:vAlign w:val="bottom"/>
            <w:hideMark/>
          </w:tcPr>
          <w:p w14:paraId="59C0755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Introduction</w:t>
            </w:r>
          </w:p>
        </w:tc>
        <w:tc>
          <w:tcPr>
            <w:tcW w:w="1800" w:type="dxa"/>
            <w:shd w:val="clear" w:color="auto" w:fill="auto"/>
            <w:noWrap/>
            <w:vAlign w:val="bottom"/>
            <w:hideMark/>
          </w:tcPr>
          <w:p w14:paraId="4762BCDC"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31F4227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7176C6B"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F794AA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BF65CF1"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A4F9AAD" w14:textId="6EF4448A" w:rsidR="0006361A" w:rsidRPr="00B21BDE" w:rsidRDefault="0006361A" w:rsidP="0006361A">
            <w:pPr>
              <w:spacing w:after="0" w:line="240" w:lineRule="auto"/>
              <w:rPr>
                <w:rFonts w:eastAsia="Times New Roman" w:cstheme="minorHAnsi"/>
                <w:sz w:val="20"/>
                <w:szCs w:val="20"/>
              </w:rPr>
            </w:pPr>
          </w:p>
        </w:tc>
        <w:tc>
          <w:tcPr>
            <w:tcW w:w="1712" w:type="dxa"/>
          </w:tcPr>
          <w:p w14:paraId="37D1E99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4ABF088" w14:textId="0AFA0A8A" w:rsidTr="004347CF">
        <w:trPr>
          <w:trHeight w:val="300"/>
        </w:trPr>
        <w:tc>
          <w:tcPr>
            <w:tcW w:w="1022" w:type="dxa"/>
            <w:shd w:val="clear" w:color="auto" w:fill="auto"/>
            <w:noWrap/>
            <w:vAlign w:val="bottom"/>
            <w:hideMark/>
          </w:tcPr>
          <w:p w14:paraId="240F103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5.2</w:t>
            </w:r>
          </w:p>
        </w:tc>
        <w:tc>
          <w:tcPr>
            <w:tcW w:w="4553" w:type="dxa"/>
            <w:shd w:val="clear" w:color="auto" w:fill="auto"/>
            <w:noWrap/>
            <w:vAlign w:val="bottom"/>
            <w:hideMark/>
          </w:tcPr>
          <w:p w14:paraId="70EE0D82"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Purpose</w:t>
            </w:r>
          </w:p>
        </w:tc>
        <w:tc>
          <w:tcPr>
            <w:tcW w:w="1800" w:type="dxa"/>
            <w:shd w:val="clear" w:color="auto" w:fill="auto"/>
            <w:noWrap/>
            <w:vAlign w:val="bottom"/>
            <w:hideMark/>
          </w:tcPr>
          <w:p w14:paraId="77892AE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6440220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6421AA6"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1CEDDB4"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940582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DD2DE19" w14:textId="2558584D" w:rsidR="0006361A" w:rsidRPr="00B21BDE" w:rsidRDefault="0006361A" w:rsidP="0006361A">
            <w:pPr>
              <w:spacing w:after="0" w:line="240" w:lineRule="auto"/>
              <w:rPr>
                <w:rFonts w:eastAsia="Times New Roman" w:cstheme="minorHAnsi"/>
                <w:sz w:val="20"/>
                <w:szCs w:val="20"/>
              </w:rPr>
            </w:pPr>
          </w:p>
        </w:tc>
        <w:tc>
          <w:tcPr>
            <w:tcW w:w="1712" w:type="dxa"/>
          </w:tcPr>
          <w:p w14:paraId="3572FFB7"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2FA3DCD" w14:textId="17C8D012" w:rsidTr="004347CF">
        <w:trPr>
          <w:trHeight w:val="300"/>
        </w:trPr>
        <w:tc>
          <w:tcPr>
            <w:tcW w:w="1022" w:type="dxa"/>
            <w:shd w:val="clear" w:color="auto" w:fill="auto"/>
            <w:noWrap/>
            <w:vAlign w:val="bottom"/>
            <w:hideMark/>
          </w:tcPr>
          <w:p w14:paraId="733765E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5.3</w:t>
            </w:r>
          </w:p>
        </w:tc>
        <w:tc>
          <w:tcPr>
            <w:tcW w:w="4553" w:type="dxa"/>
            <w:shd w:val="clear" w:color="auto" w:fill="auto"/>
            <w:noWrap/>
            <w:vAlign w:val="bottom"/>
            <w:hideMark/>
          </w:tcPr>
          <w:p w14:paraId="2F4E0AB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Definition</w:t>
            </w:r>
          </w:p>
        </w:tc>
        <w:tc>
          <w:tcPr>
            <w:tcW w:w="1800" w:type="dxa"/>
            <w:shd w:val="clear" w:color="auto" w:fill="auto"/>
            <w:noWrap/>
            <w:vAlign w:val="bottom"/>
            <w:hideMark/>
          </w:tcPr>
          <w:p w14:paraId="5FFEE62D"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50D12D4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968139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3273DA8"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51DAEE8B"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63B33915" w14:textId="44823292" w:rsidR="0006361A" w:rsidRPr="00B21BDE" w:rsidRDefault="0006361A" w:rsidP="0006361A">
            <w:pPr>
              <w:spacing w:after="0" w:line="240" w:lineRule="auto"/>
              <w:rPr>
                <w:rFonts w:eastAsia="Times New Roman" w:cstheme="minorHAnsi"/>
                <w:sz w:val="20"/>
                <w:szCs w:val="20"/>
              </w:rPr>
            </w:pPr>
          </w:p>
        </w:tc>
        <w:tc>
          <w:tcPr>
            <w:tcW w:w="1712" w:type="dxa"/>
          </w:tcPr>
          <w:p w14:paraId="0DE30C0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2398C1C" w14:textId="5A51E31A" w:rsidTr="004347CF">
        <w:trPr>
          <w:trHeight w:val="300"/>
        </w:trPr>
        <w:tc>
          <w:tcPr>
            <w:tcW w:w="1022" w:type="dxa"/>
            <w:shd w:val="clear" w:color="auto" w:fill="auto"/>
            <w:noWrap/>
            <w:vAlign w:val="bottom"/>
            <w:hideMark/>
          </w:tcPr>
          <w:p w14:paraId="1521B7F1"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5.4</w:t>
            </w:r>
          </w:p>
        </w:tc>
        <w:tc>
          <w:tcPr>
            <w:tcW w:w="4553" w:type="dxa"/>
            <w:shd w:val="clear" w:color="auto" w:fill="auto"/>
            <w:noWrap/>
            <w:vAlign w:val="bottom"/>
            <w:hideMark/>
          </w:tcPr>
          <w:p w14:paraId="499A638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IALA VTS Manual</w:t>
            </w:r>
          </w:p>
        </w:tc>
        <w:tc>
          <w:tcPr>
            <w:tcW w:w="1800" w:type="dxa"/>
            <w:shd w:val="clear" w:color="auto" w:fill="auto"/>
            <w:noWrap/>
            <w:vAlign w:val="bottom"/>
            <w:hideMark/>
          </w:tcPr>
          <w:p w14:paraId="42EA119B"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28B24B0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18564AC"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69F974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006BA6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241527C" w14:textId="56FE2CBA" w:rsidR="0006361A" w:rsidRPr="00B21BDE" w:rsidRDefault="0006361A" w:rsidP="0006361A">
            <w:pPr>
              <w:spacing w:after="0" w:line="240" w:lineRule="auto"/>
              <w:rPr>
                <w:rFonts w:eastAsia="Times New Roman" w:cstheme="minorHAnsi"/>
                <w:sz w:val="20"/>
                <w:szCs w:val="20"/>
              </w:rPr>
            </w:pPr>
          </w:p>
        </w:tc>
        <w:tc>
          <w:tcPr>
            <w:tcW w:w="1712" w:type="dxa"/>
          </w:tcPr>
          <w:p w14:paraId="128245D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0A0FA3C" w14:textId="2ABF454B" w:rsidTr="004347CF">
        <w:trPr>
          <w:trHeight w:val="300"/>
        </w:trPr>
        <w:tc>
          <w:tcPr>
            <w:tcW w:w="1022" w:type="dxa"/>
            <w:shd w:val="clear" w:color="auto" w:fill="auto"/>
            <w:noWrap/>
            <w:vAlign w:val="bottom"/>
            <w:hideMark/>
          </w:tcPr>
          <w:p w14:paraId="44C0D56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5.5</w:t>
            </w:r>
          </w:p>
        </w:tc>
        <w:tc>
          <w:tcPr>
            <w:tcW w:w="4553" w:type="dxa"/>
            <w:shd w:val="clear" w:color="auto" w:fill="auto"/>
            <w:noWrap/>
            <w:vAlign w:val="bottom"/>
            <w:hideMark/>
          </w:tcPr>
          <w:p w14:paraId="34C8ACD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Objectives</w:t>
            </w:r>
          </w:p>
        </w:tc>
        <w:tc>
          <w:tcPr>
            <w:tcW w:w="1800" w:type="dxa"/>
            <w:shd w:val="clear" w:color="auto" w:fill="auto"/>
            <w:noWrap/>
            <w:vAlign w:val="bottom"/>
            <w:hideMark/>
          </w:tcPr>
          <w:p w14:paraId="119B595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0FBF6960"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D28DD8C"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BA8BB2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01CC381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F2E1247" w14:textId="4D2AE627" w:rsidR="0006361A" w:rsidRPr="00B21BDE" w:rsidRDefault="0006361A" w:rsidP="0006361A">
            <w:pPr>
              <w:spacing w:after="0" w:line="240" w:lineRule="auto"/>
              <w:rPr>
                <w:rFonts w:eastAsia="Times New Roman" w:cstheme="minorHAnsi"/>
                <w:sz w:val="20"/>
                <w:szCs w:val="20"/>
              </w:rPr>
            </w:pPr>
          </w:p>
        </w:tc>
        <w:tc>
          <w:tcPr>
            <w:tcW w:w="1712" w:type="dxa"/>
          </w:tcPr>
          <w:p w14:paraId="06D21A7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101DEA5" w14:textId="454D7D34" w:rsidTr="004347CF">
        <w:trPr>
          <w:trHeight w:val="300"/>
        </w:trPr>
        <w:tc>
          <w:tcPr>
            <w:tcW w:w="1022" w:type="dxa"/>
            <w:shd w:val="clear" w:color="auto" w:fill="auto"/>
            <w:noWrap/>
            <w:vAlign w:val="bottom"/>
            <w:hideMark/>
          </w:tcPr>
          <w:p w14:paraId="4AAC9DB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5.6</w:t>
            </w:r>
          </w:p>
        </w:tc>
        <w:tc>
          <w:tcPr>
            <w:tcW w:w="4553" w:type="dxa"/>
            <w:shd w:val="clear" w:color="auto" w:fill="auto"/>
            <w:noWrap/>
            <w:vAlign w:val="bottom"/>
            <w:hideMark/>
          </w:tcPr>
          <w:p w14:paraId="5B2BA6D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Functions</w:t>
            </w:r>
          </w:p>
        </w:tc>
        <w:tc>
          <w:tcPr>
            <w:tcW w:w="1800" w:type="dxa"/>
            <w:shd w:val="clear" w:color="auto" w:fill="auto"/>
            <w:noWrap/>
            <w:vAlign w:val="bottom"/>
            <w:hideMark/>
          </w:tcPr>
          <w:p w14:paraId="34AC376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4DD67E8D"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FCEE634"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B9C07F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CCA700A"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B80C5B8" w14:textId="128FAC1C" w:rsidR="0006361A" w:rsidRPr="00B21BDE" w:rsidRDefault="0006361A" w:rsidP="0006361A">
            <w:pPr>
              <w:spacing w:after="0" w:line="240" w:lineRule="auto"/>
              <w:rPr>
                <w:rFonts w:eastAsia="Times New Roman" w:cstheme="minorHAnsi"/>
                <w:sz w:val="20"/>
                <w:szCs w:val="20"/>
              </w:rPr>
            </w:pPr>
          </w:p>
        </w:tc>
        <w:tc>
          <w:tcPr>
            <w:tcW w:w="1712" w:type="dxa"/>
          </w:tcPr>
          <w:p w14:paraId="48C8FC0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D023F45" w14:textId="617A2F20" w:rsidTr="004347CF">
        <w:trPr>
          <w:trHeight w:val="300"/>
        </w:trPr>
        <w:tc>
          <w:tcPr>
            <w:tcW w:w="1022" w:type="dxa"/>
            <w:shd w:val="clear" w:color="auto" w:fill="auto"/>
            <w:noWrap/>
            <w:vAlign w:val="bottom"/>
            <w:hideMark/>
          </w:tcPr>
          <w:p w14:paraId="5FC71BC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5.7</w:t>
            </w:r>
          </w:p>
        </w:tc>
        <w:tc>
          <w:tcPr>
            <w:tcW w:w="4553" w:type="dxa"/>
            <w:shd w:val="clear" w:color="auto" w:fill="auto"/>
            <w:noWrap/>
            <w:vAlign w:val="bottom"/>
            <w:hideMark/>
          </w:tcPr>
          <w:p w14:paraId="7482B30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Types of Service in VTS</w:t>
            </w:r>
          </w:p>
        </w:tc>
        <w:tc>
          <w:tcPr>
            <w:tcW w:w="1800" w:type="dxa"/>
            <w:shd w:val="clear" w:color="auto" w:fill="auto"/>
            <w:noWrap/>
            <w:vAlign w:val="bottom"/>
            <w:hideMark/>
          </w:tcPr>
          <w:p w14:paraId="551C1EA4"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32D04B7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E1CD3DB"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10F2E25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BEEA98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2189E52" w14:textId="6D38ED26" w:rsidR="0006361A" w:rsidRPr="00B21BDE" w:rsidRDefault="0006361A" w:rsidP="0006361A">
            <w:pPr>
              <w:spacing w:after="0" w:line="240" w:lineRule="auto"/>
              <w:rPr>
                <w:rFonts w:eastAsia="Times New Roman" w:cstheme="minorHAnsi"/>
                <w:sz w:val="20"/>
                <w:szCs w:val="20"/>
              </w:rPr>
            </w:pPr>
          </w:p>
        </w:tc>
        <w:tc>
          <w:tcPr>
            <w:tcW w:w="1712" w:type="dxa"/>
          </w:tcPr>
          <w:p w14:paraId="276EC58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8656AD0" w14:textId="5F9BA866" w:rsidTr="004347CF">
        <w:trPr>
          <w:trHeight w:val="300"/>
        </w:trPr>
        <w:tc>
          <w:tcPr>
            <w:tcW w:w="1022" w:type="dxa"/>
            <w:shd w:val="clear" w:color="auto" w:fill="auto"/>
            <w:noWrap/>
            <w:vAlign w:val="bottom"/>
            <w:hideMark/>
          </w:tcPr>
          <w:p w14:paraId="5A4228C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5.8</w:t>
            </w:r>
          </w:p>
        </w:tc>
        <w:tc>
          <w:tcPr>
            <w:tcW w:w="4553" w:type="dxa"/>
            <w:shd w:val="clear" w:color="auto" w:fill="auto"/>
            <w:noWrap/>
            <w:vAlign w:val="bottom"/>
            <w:hideMark/>
          </w:tcPr>
          <w:p w14:paraId="3724790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Surveillance Requirements</w:t>
            </w:r>
          </w:p>
        </w:tc>
        <w:tc>
          <w:tcPr>
            <w:tcW w:w="1800" w:type="dxa"/>
            <w:shd w:val="clear" w:color="auto" w:fill="auto"/>
            <w:noWrap/>
            <w:vAlign w:val="bottom"/>
            <w:hideMark/>
          </w:tcPr>
          <w:p w14:paraId="0D439D45"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75F51B7B"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D44104B"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19B320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3BD865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DCF8C93" w14:textId="4DE9F735" w:rsidR="0006361A" w:rsidRPr="00B21BDE" w:rsidRDefault="0006361A" w:rsidP="0006361A">
            <w:pPr>
              <w:spacing w:after="0" w:line="240" w:lineRule="auto"/>
              <w:rPr>
                <w:rFonts w:eastAsia="Times New Roman" w:cstheme="minorHAnsi"/>
                <w:sz w:val="20"/>
                <w:szCs w:val="20"/>
              </w:rPr>
            </w:pPr>
          </w:p>
        </w:tc>
        <w:tc>
          <w:tcPr>
            <w:tcW w:w="1712" w:type="dxa"/>
          </w:tcPr>
          <w:p w14:paraId="7198364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2801A81" w14:textId="77675134" w:rsidTr="004347CF">
        <w:trPr>
          <w:trHeight w:val="300"/>
        </w:trPr>
        <w:tc>
          <w:tcPr>
            <w:tcW w:w="1022" w:type="dxa"/>
            <w:shd w:val="clear" w:color="auto" w:fill="auto"/>
            <w:noWrap/>
            <w:vAlign w:val="bottom"/>
            <w:hideMark/>
          </w:tcPr>
          <w:p w14:paraId="05BF5D4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5.9</w:t>
            </w:r>
          </w:p>
        </w:tc>
        <w:tc>
          <w:tcPr>
            <w:tcW w:w="4553" w:type="dxa"/>
            <w:shd w:val="clear" w:color="auto" w:fill="auto"/>
            <w:noWrap/>
            <w:vAlign w:val="bottom"/>
            <w:hideMark/>
          </w:tcPr>
          <w:p w14:paraId="196AD4C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Equipment Requirements</w:t>
            </w:r>
          </w:p>
        </w:tc>
        <w:tc>
          <w:tcPr>
            <w:tcW w:w="1800" w:type="dxa"/>
            <w:shd w:val="clear" w:color="auto" w:fill="auto"/>
            <w:noWrap/>
            <w:vAlign w:val="bottom"/>
            <w:hideMark/>
          </w:tcPr>
          <w:p w14:paraId="32717132"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451046A8"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09207A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4F33F59"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05DCB6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A336C49" w14:textId="38D6B801" w:rsidR="0006361A" w:rsidRPr="00B21BDE" w:rsidRDefault="0006361A" w:rsidP="0006361A">
            <w:pPr>
              <w:spacing w:after="0" w:line="240" w:lineRule="auto"/>
              <w:rPr>
                <w:rFonts w:eastAsia="Times New Roman" w:cstheme="minorHAnsi"/>
                <w:sz w:val="20"/>
                <w:szCs w:val="20"/>
              </w:rPr>
            </w:pPr>
          </w:p>
        </w:tc>
        <w:tc>
          <w:tcPr>
            <w:tcW w:w="1712" w:type="dxa"/>
          </w:tcPr>
          <w:p w14:paraId="51A32B3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B9E9B80" w14:textId="7BBD58B5" w:rsidTr="004347CF">
        <w:trPr>
          <w:trHeight w:val="300"/>
        </w:trPr>
        <w:tc>
          <w:tcPr>
            <w:tcW w:w="1022" w:type="dxa"/>
            <w:shd w:val="clear" w:color="auto" w:fill="auto"/>
            <w:noWrap/>
            <w:vAlign w:val="bottom"/>
            <w:hideMark/>
          </w:tcPr>
          <w:p w14:paraId="57857312"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5.10</w:t>
            </w:r>
          </w:p>
        </w:tc>
        <w:tc>
          <w:tcPr>
            <w:tcW w:w="4553" w:type="dxa"/>
            <w:shd w:val="clear" w:color="auto" w:fill="auto"/>
            <w:noWrap/>
            <w:vAlign w:val="bottom"/>
            <w:hideMark/>
          </w:tcPr>
          <w:p w14:paraId="359C59D3"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Personnel</w:t>
            </w:r>
          </w:p>
        </w:tc>
        <w:tc>
          <w:tcPr>
            <w:tcW w:w="1800" w:type="dxa"/>
            <w:shd w:val="clear" w:color="auto" w:fill="auto"/>
            <w:noWrap/>
            <w:vAlign w:val="bottom"/>
            <w:hideMark/>
          </w:tcPr>
          <w:p w14:paraId="4A2EB6CA"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7D2733A1"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03A3065"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DC96C96"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E4F66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ACDA706" w14:textId="49508AAD" w:rsidR="0006361A" w:rsidRPr="00B21BDE" w:rsidRDefault="0006361A" w:rsidP="0006361A">
            <w:pPr>
              <w:spacing w:after="0" w:line="240" w:lineRule="auto"/>
              <w:rPr>
                <w:rFonts w:eastAsia="Times New Roman" w:cstheme="minorHAnsi"/>
                <w:sz w:val="20"/>
                <w:szCs w:val="20"/>
              </w:rPr>
            </w:pPr>
          </w:p>
        </w:tc>
        <w:tc>
          <w:tcPr>
            <w:tcW w:w="1712" w:type="dxa"/>
          </w:tcPr>
          <w:p w14:paraId="2A010A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929CFAC" w14:textId="04F89B3D" w:rsidTr="004347CF">
        <w:trPr>
          <w:trHeight w:val="300"/>
        </w:trPr>
        <w:tc>
          <w:tcPr>
            <w:tcW w:w="1022" w:type="dxa"/>
            <w:shd w:val="clear" w:color="auto" w:fill="auto"/>
            <w:noWrap/>
            <w:vAlign w:val="bottom"/>
            <w:hideMark/>
          </w:tcPr>
          <w:p w14:paraId="3EC05DC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5.11</w:t>
            </w:r>
          </w:p>
        </w:tc>
        <w:tc>
          <w:tcPr>
            <w:tcW w:w="4553" w:type="dxa"/>
            <w:shd w:val="clear" w:color="auto" w:fill="auto"/>
            <w:noWrap/>
            <w:vAlign w:val="bottom"/>
            <w:hideMark/>
          </w:tcPr>
          <w:p w14:paraId="74DAAB3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Promulgation of information</w:t>
            </w:r>
          </w:p>
        </w:tc>
        <w:tc>
          <w:tcPr>
            <w:tcW w:w="1800" w:type="dxa"/>
            <w:shd w:val="clear" w:color="auto" w:fill="auto"/>
            <w:noWrap/>
            <w:vAlign w:val="bottom"/>
            <w:hideMark/>
          </w:tcPr>
          <w:p w14:paraId="03E7CDA7"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6EC943A0"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D01C407"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48280F7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61FEE10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6F85AF7" w14:textId="37CD81F2" w:rsidR="0006361A" w:rsidRPr="00B21BDE" w:rsidRDefault="0006361A" w:rsidP="0006361A">
            <w:pPr>
              <w:spacing w:after="0" w:line="240" w:lineRule="auto"/>
              <w:rPr>
                <w:rFonts w:eastAsia="Times New Roman" w:cstheme="minorHAnsi"/>
                <w:sz w:val="20"/>
                <w:szCs w:val="20"/>
              </w:rPr>
            </w:pPr>
          </w:p>
        </w:tc>
        <w:tc>
          <w:tcPr>
            <w:tcW w:w="1712" w:type="dxa"/>
          </w:tcPr>
          <w:p w14:paraId="50681EC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D29E950" w14:textId="45713A77" w:rsidTr="004347CF">
        <w:trPr>
          <w:trHeight w:val="300"/>
        </w:trPr>
        <w:tc>
          <w:tcPr>
            <w:tcW w:w="1022" w:type="dxa"/>
            <w:shd w:val="clear" w:color="auto" w:fill="auto"/>
            <w:noWrap/>
            <w:vAlign w:val="bottom"/>
            <w:hideMark/>
          </w:tcPr>
          <w:p w14:paraId="0410DBD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5.12</w:t>
            </w:r>
          </w:p>
        </w:tc>
        <w:tc>
          <w:tcPr>
            <w:tcW w:w="4553" w:type="dxa"/>
            <w:shd w:val="clear" w:color="auto" w:fill="auto"/>
            <w:noWrap/>
            <w:vAlign w:val="bottom"/>
            <w:hideMark/>
          </w:tcPr>
          <w:p w14:paraId="15CFB11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Summary</w:t>
            </w:r>
          </w:p>
        </w:tc>
        <w:tc>
          <w:tcPr>
            <w:tcW w:w="1800" w:type="dxa"/>
            <w:shd w:val="clear" w:color="auto" w:fill="auto"/>
            <w:noWrap/>
            <w:vAlign w:val="bottom"/>
            <w:hideMark/>
          </w:tcPr>
          <w:p w14:paraId="5BC95FDF"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auto"/>
            <w:noWrap/>
            <w:vAlign w:val="bottom"/>
            <w:hideMark/>
          </w:tcPr>
          <w:p w14:paraId="576FE7C5"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1A1D96A"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26A9B40"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0CF0AEA"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0EE12A1" w14:textId="0A0C9C26" w:rsidR="0006361A" w:rsidRPr="00B21BDE" w:rsidRDefault="0006361A" w:rsidP="0006361A">
            <w:pPr>
              <w:spacing w:after="0" w:line="240" w:lineRule="auto"/>
              <w:rPr>
                <w:rFonts w:eastAsia="Times New Roman" w:cstheme="minorHAnsi"/>
                <w:sz w:val="20"/>
                <w:szCs w:val="20"/>
              </w:rPr>
            </w:pPr>
          </w:p>
        </w:tc>
        <w:tc>
          <w:tcPr>
            <w:tcW w:w="1712" w:type="dxa"/>
          </w:tcPr>
          <w:p w14:paraId="23DCCB5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9115CCC" w14:textId="68716F7E" w:rsidTr="004347CF">
        <w:trPr>
          <w:trHeight w:val="375"/>
        </w:trPr>
        <w:tc>
          <w:tcPr>
            <w:tcW w:w="5575" w:type="dxa"/>
            <w:gridSpan w:val="2"/>
            <w:shd w:val="clear" w:color="000000" w:fill="B8CCE4"/>
            <w:noWrap/>
            <w:vAlign w:val="center"/>
            <w:hideMark/>
          </w:tcPr>
          <w:p w14:paraId="5BE870BC" w14:textId="4ADF0B00"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7</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Training and certification</w:t>
            </w:r>
          </w:p>
        </w:tc>
        <w:tc>
          <w:tcPr>
            <w:tcW w:w="1800" w:type="dxa"/>
            <w:shd w:val="clear" w:color="000000" w:fill="B8CCE4"/>
            <w:noWrap/>
            <w:vAlign w:val="center"/>
            <w:hideMark/>
          </w:tcPr>
          <w:p w14:paraId="7F39D1DB"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6834BE89"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5C20F811"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7D49C9CE"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27821DB3"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0E4DD98C" w14:textId="41E273D2"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62CF1907" w14:textId="77777777" w:rsidR="0006361A" w:rsidRPr="00B21BDE" w:rsidRDefault="0006361A" w:rsidP="0006361A">
            <w:pPr>
              <w:spacing w:after="0" w:line="240" w:lineRule="auto"/>
              <w:rPr>
                <w:rFonts w:eastAsia="Times New Roman" w:cstheme="minorHAnsi"/>
                <w:color w:val="000000"/>
              </w:rPr>
            </w:pPr>
          </w:p>
        </w:tc>
      </w:tr>
      <w:tr w:rsidR="0006361A" w:rsidRPr="009A6D33" w14:paraId="6FF691E9" w14:textId="3DFFFCBB" w:rsidTr="004347CF">
        <w:trPr>
          <w:trHeight w:val="300"/>
        </w:trPr>
        <w:tc>
          <w:tcPr>
            <w:tcW w:w="1022" w:type="dxa"/>
            <w:shd w:val="clear" w:color="auto" w:fill="auto"/>
            <w:noWrap/>
            <w:vAlign w:val="bottom"/>
          </w:tcPr>
          <w:p w14:paraId="09D30AE8" w14:textId="4A03AA3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7.1</w:t>
            </w:r>
          </w:p>
        </w:tc>
        <w:tc>
          <w:tcPr>
            <w:tcW w:w="4553" w:type="dxa"/>
            <w:shd w:val="clear" w:color="auto" w:fill="auto"/>
            <w:noWrap/>
            <w:vAlign w:val="bottom"/>
          </w:tcPr>
          <w:p w14:paraId="00562E24" w14:textId="16458A4F"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Training and assessment</w:t>
            </w:r>
          </w:p>
        </w:tc>
        <w:tc>
          <w:tcPr>
            <w:tcW w:w="1800" w:type="dxa"/>
            <w:shd w:val="clear" w:color="auto" w:fill="auto"/>
            <w:noWrap/>
            <w:vAlign w:val="bottom"/>
          </w:tcPr>
          <w:p w14:paraId="0534D5FA" w14:textId="706D0DC6"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7018274" w14:textId="6E4F713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710E6B3B" w14:textId="77777777" w:rsidR="0006361A" w:rsidRDefault="0006361A" w:rsidP="0006361A">
            <w:pPr>
              <w:spacing w:after="0" w:line="240" w:lineRule="auto"/>
              <w:rPr>
                <w:rFonts w:eastAsia="Times New Roman" w:cstheme="minorHAnsi"/>
                <w:sz w:val="20"/>
                <w:szCs w:val="20"/>
              </w:rPr>
            </w:pPr>
          </w:p>
        </w:tc>
        <w:tc>
          <w:tcPr>
            <w:tcW w:w="1142" w:type="dxa"/>
          </w:tcPr>
          <w:p w14:paraId="4D29DCD8" w14:textId="15B4CE2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2EDE01E" w14:textId="77777777" w:rsidR="0006361A" w:rsidRDefault="0006361A" w:rsidP="0006361A">
            <w:pPr>
              <w:spacing w:after="0" w:line="240" w:lineRule="auto"/>
              <w:rPr>
                <w:rFonts w:eastAsia="Times New Roman" w:cstheme="minorHAnsi"/>
                <w:sz w:val="20"/>
                <w:szCs w:val="20"/>
              </w:rPr>
            </w:pPr>
          </w:p>
        </w:tc>
        <w:tc>
          <w:tcPr>
            <w:tcW w:w="1911" w:type="dxa"/>
          </w:tcPr>
          <w:p w14:paraId="13A35337" w14:textId="45BA30C5" w:rsidR="0006361A" w:rsidRDefault="0006361A" w:rsidP="0006361A">
            <w:pPr>
              <w:spacing w:after="0" w:line="240" w:lineRule="auto"/>
              <w:rPr>
                <w:rFonts w:eastAsia="Times New Roman" w:cstheme="minorHAnsi"/>
                <w:sz w:val="20"/>
                <w:szCs w:val="20"/>
              </w:rPr>
            </w:pPr>
          </w:p>
        </w:tc>
        <w:tc>
          <w:tcPr>
            <w:tcW w:w="1712" w:type="dxa"/>
          </w:tcPr>
          <w:p w14:paraId="208F6DF3" w14:textId="77777777" w:rsidR="0006361A" w:rsidRDefault="0006361A" w:rsidP="0006361A">
            <w:pPr>
              <w:spacing w:after="0" w:line="240" w:lineRule="auto"/>
              <w:rPr>
                <w:rFonts w:eastAsia="Times New Roman" w:cstheme="minorHAnsi"/>
                <w:sz w:val="20"/>
                <w:szCs w:val="20"/>
              </w:rPr>
            </w:pPr>
          </w:p>
        </w:tc>
      </w:tr>
      <w:tr w:rsidR="0006361A" w:rsidRPr="009A6D33" w14:paraId="47BB3A40" w14:textId="3979B8DA" w:rsidTr="004347CF">
        <w:trPr>
          <w:trHeight w:val="300"/>
        </w:trPr>
        <w:tc>
          <w:tcPr>
            <w:tcW w:w="1022" w:type="dxa"/>
            <w:shd w:val="clear" w:color="auto" w:fill="auto"/>
            <w:noWrap/>
            <w:vAlign w:val="bottom"/>
          </w:tcPr>
          <w:p w14:paraId="103659C8" w14:textId="63D4A47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7.2</w:t>
            </w:r>
          </w:p>
        </w:tc>
        <w:tc>
          <w:tcPr>
            <w:tcW w:w="4553" w:type="dxa"/>
            <w:shd w:val="clear" w:color="auto" w:fill="auto"/>
            <w:noWrap/>
            <w:vAlign w:val="bottom"/>
          </w:tcPr>
          <w:p w14:paraId="101F1926" w14:textId="318A5F5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Competency certification and revalidation</w:t>
            </w:r>
          </w:p>
        </w:tc>
        <w:tc>
          <w:tcPr>
            <w:tcW w:w="1800" w:type="dxa"/>
            <w:shd w:val="clear" w:color="auto" w:fill="auto"/>
            <w:noWrap/>
            <w:vAlign w:val="bottom"/>
          </w:tcPr>
          <w:p w14:paraId="14148D94" w14:textId="2C850F4F"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73881C86" w14:textId="014C606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6B867D08" w14:textId="77777777" w:rsidR="0006361A" w:rsidRDefault="0006361A" w:rsidP="0006361A">
            <w:pPr>
              <w:spacing w:after="0" w:line="240" w:lineRule="auto"/>
              <w:rPr>
                <w:rFonts w:eastAsia="Times New Roman" w:cstheme="minorHAnsi"/>
                <w:sz w:val="20"/>
                <w:szCs w:val="20"/>
              </w:rPr>
            </w:pPr>
          </w:p>
        </w:tc>
        <w:tc>
          <w:tcPr>
            <w:tcW w:w="1142" w:type="dxa"/>
          </w:tcPr>
          <w:p w14:paraId="52959711" w14:textId="607967C3"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A9A6B27" w14:textId="77777777" w:rsidR="0006361A" w:rsidRDefault="0006361A" w:rsidP="0006361A">
            <w:pPr>
              <w:spacing w:after="0" w:line="240" w:lineRule="auto"/>
              <w:rPr>
                <w:rFonts w:eastAsia="Times New Roman" w:cstheme="minorHAnsi"/>
                <w:sz w:val="20"/>
                <w:szCs w:val="20"/>
              </w:rPr>
            </w:pPr>
          </w:p>
        </w:tc>
        <w:tc>
          <w:tcPr>
            <w:tcW w:w="1911" w:type="dxa"/>
          </w:tcPr>
          <w:p w14:paraId="7CB7D301" w14:textId="4ABB9D9D" w:rsidR="0006361A" w:rsidRDefault="0006361A" w:rsidP="0006361A">
            <w:pPr>
              <w:spacing w:after="0" w:line="240" w:lineRule="auto"/>
              <w:rPr>
                <w:rFonts w:eastAsia="Times New Roman" w:cstheme="minorHAnsi"/>
                <w:sz w:val="20"/>
                <w:szCs w:val="20"/>
              </w:rPr>
            </w:pPr>
          </w:p>
        </w:tc>
        <w:tc>
          <w:tcPr>
            <w:tcW w:w="1712" w:type="dxa"/>
          </w:tcPr>
          <w:p w14:paraId="0DB5582B" w14:textId="77777777" w:rsidR="0006361A" w:rsidRDefault="0006361A" w:rsidP="0006361A">
            <w:pPr>
              <w:spacing w:after="0" w:line="240" w:lineRule="auto"/>
              <w:rPr>
                <w:rFonts w:eastAsia="Times New Roman" w:cstheme="minorHAnsi"/>
                <w:sz w:val="20"/>
                <w:szCs w:val="20"/>
              </w:rPr>
            </w:pPr>
          </w:p>
        </w:tc>
      </w:tr>
      <w:tr w:rsidR="0006361A" w:rsidRPr="009A6D33" w14:paraId="01A76D5F" w14:textId="01041C5A" w:rsidTr="004347CF">
        <w:trPr>
          <w:trHeight w:val="300"/>
        </w:trPr>
        <w:tc>
          <w:tcPr>
            <w:tcW w:w="1022" w:type="dxa"/>
            <w:shd w:val="clear" w:color="auto" w:fill="auto"/>
            <w:noWrap/>
            <w:vAlign w:val="bottom"/>
          </w:tcPr>
          <w:p w14:paraId="064C10AA" w14:textId="0DCD4E11"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7.3</w:t>
            </w:r>
          </w:p>
        </w:tc>
        <w:tc>
          <w:tcPr>
            <w:tcW w:w="4553" w:type="dxa"/>
            <w:shd w:val="clear" w:color="auto" w:fill="auto"/>
            <w:noWrap/>
            <w:vAlign w:val="bottom"/>
          </w:tcPr>
          <w:p w14:paraId="2F27FD16" w14:textId="42A649C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Simulation in training</w:t>
            </w:r>
          </w:p>
        </w:tc>
        <w:tc>
          <w:tcPr>
            <w:tcW w:w="1800" w:type="dxa"/>
            <w:shd w:val="clear" w:color="auto" w:fill="auto"/>
            <w:noWrap/>
            <w:vAlign w:val="bottom"/>
          </w:tcPr>
          <w:p w14:paraId="2C24F8BB" w14:textId="7F581107"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2166D934" w14:textId="2F12AC52"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0395DC8B" w14:textId="77777777" w:rsidR="0006361A" w:rsidRDefault="0006361A" w:rsidP="0006361A">
            <w:pPr>
              <w:spacing w:after="0" w:line="240" w:lineRule="auto"/>
              <w:rPr>
                <w:rFonts w:eastAsia="Times New Roman" w:cstheme="minorHAnsi"/>
                <w:sz w:val="20"/>
                <w:szCs w:val="20"/>
              </w:rPr>
            </w:pPr>
          </w:p>
        </w:tc>
        <w:tc>
          <w:tcPr>
            <w:tcW w:w="1142" w:type="dxa"/>
          </w:tcPr>
          <w:p w14:paraId="2D138175" w14:textId="2B1E5D57"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A0915E3" w14:textId="77777777" w:rsidR="0006361A" w:rsidRDefault="0006361A" w:rsidP="0006361A">
            <w:pPr>
              <w:spacing w:after="0" w:line="240" w:lineRule="auto"/>
              <w:rPr>
                <w:rFonts w:eastAsia="Times New Roman" w:cstheme="minorHAnsi"/>
                <w:sz w:val="20"/>
                <w:szCs w:val="20"/>
              </w:rPr>
            </w:pPr>
          </w:p>
        </w:tc>
        <w:tc>
          <w:tcPr>
            <w:tcW w:w="1911" w:type="dxa"/>
          </w:tcPr>
          <w:p w14:paraId="733E7EB2" w14:textId="310D65D9" w:rsidR="0006361A" w:rsidRDefault="0006361A" w:rsidP="0006361A">
            <w:pPr>
              <w:spacing w:after="0" w:line="240" w:lineRule="auto"/>
              <w:rPr>
                <w:rFonts w:eastAsia="Times New Roman" w:cstheme="minorHAnsi"/>
                <w:sz w:val="20"/>
                <w:szCs w:val="20"/>
              </w:rPr>
            </w:pPr>
          </w:p>
        </w:tc>
        <w:tc>
          <w:tcPr>
            <w:tcW w:w="1712" w:type="dxa"/>
          </w:tcPr>
          <w:p w14:paraId="15C05B0D" w14:textId="77777777" w:rsidR="0006361A" w:rsidRDefault="0006361A" w:rsidP="0006361A">
            <w:pPr>
              <w:spacing w:after="0" w:line="240" w:lineRule="auto"/>
              <w:rPr>
                <w:rFonts w:eastAsia="Times New Roman" w:cstheme="minorHAnsi"/>
                <w:sz w:val="20"/>
                <w:szCs w:val="20"/>
              </w:rPr>
            </w:pPr>
          </w:p>
        </w:tc>
      </w:tr>
      <w:tr w:rsidR="0006361A" w:rsidRPr="009A6D33" w14:paraId="39C0CD1D" w14:textId="0F71B79A" w:rsidTr="004347CF">
        <w:trPr>
          <w:trHeight w:val="300"/>
        </w:trPr>
        <w:tc>
          <w:tcPr>
            <w:tcW w:w="1022" w:type="dxa"/>
            <w:shd w:val="clear" w:color="auto" w:fill="auto"/>
            <w:noWrap/>
            <w:vAlign w:val="bottom"/>
          </w:tcPr>
          <w:p w14:paraId="5D386F6A" w14:textId="28B880B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7.4</w:t>
            </w:r>
          </w:p>
        </w:tc>
        <w:tc>
          <w:tcPr>
            <w:tcW w:w="4553" w:type="dxa"/>
            <w:shd w:val="clear" w:color="auto" w:fill="auto"/>
            <w:noWrap/>
            <w:vAlign w:val="bottom"/>
          </w:tcPr>
          <w:p w14:paraId="59171411" w14:textId="5F21C61B"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Human factors and ergonomics</w:t>
            </w:r>
          </w:p>
        </w:tc>
        <w:tc>
          <w:tcPr>
            <w:tcW w:w="1800" w:type="dxa"/>
            <w:shd w:val="clear" w:color="auto" w:fill="auto"/>
            <w:noWrap/>
            <w:vAlign w:val="bottom"/>
          </w:tcPr>
          <w:p w14:paraId="6569B2DB" w14:textId="1848530D"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 xml:space="preserve">ARM </w:t>
            </w:r>
          </w:p>
        </w:tc>
        <w:tc>
          <w:tcPr>
            <w:tcW w:w="990" w:type="dxa"/>
            <w:shd w:val="clear" w:color="auto" w:fill="auto"/>
            <w:noWrap/>
            <w:vAlign w:val="bottom"/>
          </w:tcPr>
          <w:p w14:paraId="22FF5DDE" w14:textId="06CFEB8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072F9844" w14:textId="77777777" w:rsidR="0006361A" w:rsidRDefault="0006361A" w:rsidP="0006361A">
            <w:pPr>
              <w:spacing w:after="0" w:line="240" w:lineRule="auto"/>
              <w:rPr>
                <w:rFonts w:eastAsia="Times New Roman" w:cstheme="minorHAnsi"/>
                <w:sz w:val="20"/>
                <w:szCs w:val="20"/>
              </w:rPr>
            </w:pPr>
          </w:p>
        </w:tc>
        <w:tc>
          <w:tcPr>
            <w:tcW w:w="1142" w:type="dxa"/>
          </w:tcPr>
          <w:p w14:paraId="007C4D4F" w14:textId="05015E8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5AC2BD9" w14:textId="77777777" w:rsidR="0006361A" w:rsidRDefault="0006361A" w:rsidP="0006361A">
            <w:pPr>
              <w:spacing w:after="0" w:line="240" w:lineRule="auto"/>
              <w:rPr>
                <w:rFonts w:eastAsia="Times New Roman" w:cstheme="minorHAnsi"/>
                <w:sz w:val="20"/>
                <w:szCs w:val="20"/>
              </w:rPr>
            </w:pPr>
          </w:p>
        </w:tc>
        <w:tc>
          <w:tcPr>
            <w:tcW w:w="1911" w:type="dxa"/>
          </w:tcPr>
          <w:p w14:paraId="7AD23C03" w14:textId="7999A06B" w:rsidR="0006361A" w:rsidRDefault="0006361A" w:rsidP="0006361A">
            <w:pPr>
              <w:spacing w:after="0" w:line="240" w:lineRule="auto"/>
              <w:rPr>
                <w:rFonts w:eastAsia="Times New Roman" w:cstheme="minorHAnsi"/>
                <w:sz w:val="20"/>
                <w:szCs w:val="20"/>
              </w:rPr>
            </w:pPr>
          </w:p>
        </w:tc>
        <w:tc>
          <w:tcPr>
            <w:tcW w:w="1712" w:type="dxa"/>
          </w:tcPr>
          <w:p w14:paraId="189D3E91" w14:textId="77777777" w:rsidR="0006361A" w:rsidRDefault="0006361A" w:rsidP="0006361A">
            <w:pPr>
              <w:spacing w:after="0" w:line="240" w:lineRule="auto"/>
              <w:rPr>
                <w:rFonts w:eastAsia="Times New Roman" w:cstheme="minorHAnsi"/>
                <w:sz w:val="20"/>
                <w:szCs w:val="20"/>
              </w:rPr>
            </w:pPr>
          </w:p>
        </w:tc>
      </w:tr>
      <w:tr w:rsidR="0006361A" w:rsidRPr="009A6D33" w14:paraId="1D7ECC58" w14:textId="6375F191" w:rsidTr="004347CF">
        <w:trPr>
          <w:trHeight w:val="300"/>
        </w:trPr>
        <w:tc>
          <w:tcPr>
            <w:tcW w:w="1022" w:type="dxa"/>
            <w:shd w:val="clear" w:color="auto" w:fill="auto"/>
            <w:noWrap/>
            <w:vAlign w:val="bottom"/>
          </w:tcPr>
          <w:p w14:paraId="6909D467" w14:textId="5A0784A9"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8.11</w:t>
            </w:r>
          </w:p>
        </w:tc>
        <w:tc>
          <w:tcPr>
            <w:tcW w:w="4553" w:type="dxa"/>
            <w:shd w:val="clear" w:color="auto" w:fill="auto"/>
            <w:noWrap/>
            <w:vAlign w:val="bottom"/>
          </w:tcPr>
          <w:p w14:paraId="39266456" w14:textId="6D794054"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Human Resources Challenges</w:t>
            </w:r>
          </w:p>
        </w:tc>
        <w:tc>
          <w:tcPr>
            <w:tcW w:w="1800" w:type="dxa"/>
            <w:shd w:val="clear" w:color="auto" w:fill="auto"/>
            <w:noWrap/>
            <w:vAlign w:val="bottom"/>
          </w:tcPr>
          <w:p w14:paraId="10E406D2" w14:textId="21090908"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16E65605" w14:textId="4725889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t>
            </w:r>
          </w:p>
        </w:tc>
        <w:tc>
          <w:tcPr>
            <w:tcW w:w="2100" w:type="dxa"/>
          </w:tcPr>
          <w:p w14:paraId="05465FBE"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1FC3ABC" w14:textId="77142B5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8AE21BF"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8C002AD" w14:textId="091AEACB" w:rsidR="0006361A" w:rsidRPr="00B21BDE" w:rsidRDefault="0006361A" w:rsidP="0006361A">
            <w:pPr>
              <w:spacing w:after="0" w:line="240" w:lineRule="auto"/>
              <w:rPr>
                <w:rFonts w:eastAsia="Times New Roman" w:cstheme="minorHAnsi"/>
                <w:sz w:val="20"/>
                <w:szCs w:val="20"/>
              </w:rPr>
            </w:pPr>
          </w:p>
        </w:tc>
        <w:tc>
          <w:tcPr>
            <w:tcW w:w="1712" w:type="dxa"/>
          </w:tcPr>
          <w:p w14:paraId="3EC1224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3DAD8B6" w14:textId="124DC53C" w:rsidTr="004347CF">
        <w:trPr>
          <w:trHeight w:val="300"/>
        </w:trPr>
        <w:tc>
          <w:tcPr>
            <w:tcW w:w="1022" w:type="dxa"/>
            <w:shd w:val="clear" w:color="auto" w:fill="auto"/>
            <w:noWrap/>
            <w:vAlign w:val="bottom"/>
          </w:tcPr>
          <w:p w14:paraId="02D5DFB9" w14:textId="001B5BA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7.5</w:t>
            </w:r>
          </w:p>
        </w:tc>
        <w:tc>
          <w:tcPr>
            <w:tcW w:w="4553" w:type="dxa"/>
            <w:shd w:val="clear" w:color="auto" w:fill="auto"/>
            <w:noWrap/>
            <w:vAlign w:val="bottom"/>
          </w:tcPr>
          <w:p w14:paraId="61F45D53" w14:textId="6BFDAC6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Capacity building</w:t>
            </w:r>
          </w:p>
        </w:tc>
        <w:tc>
          <w:tcPr>
            <w:tcW w:w="1800" w:type="dxa"/>
            <w:shd w:val="clear" w:color="auto" w:fill="auto"/>
            <w:noWrap/>
            <w:vAlign w:val="bottom"/>
          </w:tcPr>
          <w:p w14:paraId="76AD1DEE" w14:textId="3BF0FAA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6A623010" w14:textId="6BC6950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11259A79" w14:textId="77777777" w:rsidR="0006361A" w:rsidRDefault="0006361A" w:rsidP="0006361A">
            <w:pPr>
              <w:spacing w:after="0" w:line="240" w:lineRule="auto"/>
              <w:rPr>
                <w:rFonts w:eastAsia="Times New Roman" w:cstheme="minorHAnsi"/>
                <w:sz w:val="20"/>
                <w:szCs w:val="20"/>
              </w:rPr>
            </w:pPr>
          </w:p>
        </w:tc>
        <w:tc>
          <w:tcPr>
            <w:tcW w:w="1142" w:type="dxa"/>
          </w:tcPr>
          <w:p w14:paraId="4C3182F4" w14:textId="375E742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7F879CDC" w14:textId="77777777" w:rsidR="0006361A" w:rsidRDefault="0006361A" w:rsidP="0006361A">
            <w:pPr>
              <w:spacing w:after="0" w:line="240" w:lineRule="auto"/>
              <w:rPr>
                <w:rFonts w:eastAsia="Times New Roman" w:cstheme="minorHAnsi"/>
                <w:sz w:val="20"/>
                <w:szCs w:val="20"/>
              </w:rPr>
            </w:pPr>
          </w:p>
        </w:tc>
        <w:tc>
          <w:tcPr>
            <w:tcW w:w="1911" w:type="dxa"/>
          </w:tcPr>
          <w:p w14:paraId="2B240BD9" w14:textId="7B517878" w:rsidR="0006361A" w:rsidRDefault="0006361A" w:rsidP="0006361A">
            <w:pPr>
              <w:spacing w:after="0" w:line="240" w:lineRule="auto"/>
              <w:rPr>
                <w:rFonts w:eastAsia="Times New Roman" w:cstheme="minorHAnsi"/>
                <w:sz w:val="20"/>
                <w:szCs w:val="20"/>
              </w:rPr>
            </w:pPr>
          </w:p>
        </w:tc>
        <w:tc>
          <w:tcPr>
            <w:tcW w:w="1712" w:type="dxa"/>
          </w:tcPr>
          <w:p w14:paraId="4C94396E" w14:textId="77777777" w:rsidR="0006361A" w:rsidRDefault="0006361A" w:rsidP="0006361A">
            <w:pPr>
              <w:spacing w:after="0" w:line="240" w:lineRule="auto"/>
              <w:rPr>
                <w:rFonts w:eastAsia="Times New Roman" w:cstheme="minorHAnsi"/>
                <w:sz w:val="20"/>
                <w:szCs w:val="20"/>
              </w:rPr>
            </w:pPr>
          </w:p>
        </w:tc>
      </w:tr>
      <w:tr w:rsidR="0006361A" w:rsidRPr="009A6D33" w14:paraId="41DBAD9B" w14:textId="6D6C185C" w:rsidTr="004347CF">
        <w:trPr>
          <w:trHeight w:val="300"/>
        </w:trPr>
        <w:tc>
          <w:tcPr>
            <w:tcW w:w="1022" w:type="dxa"/>
            <w:shd w:val="clear" w:color="auto" w:fill="auto"/>
            <w:noWrap/>
            <w:vAlign w:val="bottom"/>
          </w:tcPr>
          <w:p w14:paraId="47B0D090" w14:textId="3ECD25A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7.6</w:t>
            </w:r>
          </w:p>
        </w:tc>
        <w:tc>
          <w:tcPr>
            <w:tcW w:w="4553" w:type="dxa"/>
            <w:shd w:val="clear" w:color="auto" w:fill="auto"/>
            <w:noWrap/>
            <w:vAlign w:val="bottom"/>
          </w:tcPr>
          <w:p w14:paraId="653DFF59" w14:textId="659E69B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Model courses</w:t>
            </w:r>
          </w:p>
        </w:tc>
        <w:tc>
          <w:tcPr>
            <w:tcW w:w="1800" w:type="dxa"/>
            <w:shd w:val="clear" w:color="auto" w:fill="auto"/>
            <w:noWrap/>
            <w:vAlign w:val="bottom"/>
          </w:tcPr>
          <w:p w14:paraId="1679EDC6" w14:textId="21AFFFAA"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EA382BE" w14:textId="1985AB7E"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2ADE5FB3" w14:textId="77777777" w:rsidR="0006361A" w:rsidRDefault="0006361A" w:rsidP="0006361A">
            <w:pPr>
              <w:spacing w:after="0" w:line="240" w:lineRule="auto"/>
              <w:rPr>
                <w:rFonts w:eastAsia="Times New Roman" w:cstheme="minorHAnsi"/>
                <w:sz w:val="20"/>
                <w:szCs w:val="20"/>
              </w:rPr>
            </w:pPr>
          </w:p>
        </w:tc>
        <w:tc>
          <w:tcPr>
            <w:tcW w:w="1142" w:type="dxa"/>
          </w:tcPr>
          <w:p w14:paraId="326534CD" w14:textId="10B68C6F"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FE140E3" w14:textId="77777777" w:rsidR="0006361A" w:rsidRDefault="0006361A" w:rsidP="0006361A">
            <w:pPr>
              <w:spacing w:after="0" w:line="240" w:lineRule="auto"/>
              <w:rPr>
                <w:rFonts w:eastAsia="Times New Roman" w:cstheme="minorHAnsi"/>
                <w:sz w:val="20"/>
                <w:szCs w:val="20"/>
              </w:rPr>
            </w:pPr>
          </w:p>
        </w:tc>
        <w:tc>
          <w:tcPr>
            <w:tcW w:w="1911" w:type="dxa"/>
          </w:tcPr>
          <w:p w14:paraId="64D3BA3E" w14:textId="10999B23" w:rsidR="0006361A" w:rsidRDefault="0006361A" w:rsidP="0006361A">
            <w:pPr>
              <w:spacing w:after="0" w:line="240" w:lineRule="auto"/>
              <w:rPr>
                <w:rFonts w:eastAsia="Times New Roman" w:cstheme="minorHAnsi"/>
                <w:sz w:val="20"/>
                <w:szCs w:val="20"/>
              </w:rPr>
            </w:pPr>
          </w:p>
        </w:tc>
        <w:tc>
          <w:tcPr>
            <w:tcW w:w="1712" w:type="dxa"/>
          </w:tcPr>
          <w:p w14:paraId="66EF74BC" w14:textId="77777777" w:rsidR="0006361A" w:rsidRDefault="0006361A" w:rsidP="0006361A">
            <w:pPr>
              <w:spacing w:after="0" w:line="240" w:lineRule="auto"/>
              <w:rPr>
                <w:rFonts w:eastAsia="Times New Roman" w:cstheme="minorHAnsi"/>
                <w:sz w:val="20"/>
                <w:szCs w:val="20"/>
              </w:rPr>
            </w:pPr>
          </w:p>
        </w:tc>
      </w:tr>
      <w:tr w:rsidR="0006361A" w:rsidRPr="009A6D33" w14:paraId="265C416E" w14:textId="0B5E3F1F" w:rsidTr="004347CF">
        <w:trPr>
          <w:trHeight w:val="360"/>
        </w:trPr>
        <w:tc>
          <w:tcPr>
            <w:tcW w:w="5575" w:type="dxa"/>
            <w:gridSpan w:val="2"/>
            <w:shd w:val="clear" w:color="000000" w:fill="B8CCE4"/>
            <w:noWrap/>
            <w:vAlign w:val="center"/>
            <w:hideMark/>
          </w:tcPr>
          <w:p w14:paraId="6D93E006" w14:textId="74DC45F9"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8</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Digital communication technologies</w:t>
            </w:r>
          </w:p>
        </w:tc>
        <w:tc>
          <w:tcPr>
            <w:tcW w:w="1800" w:type="dxa"/>
            <w:shd w:val="clear" w:color="000000" w:fill="B8CCE4"/>
            <w:noWrap/>
            <w:vAlign w:val="center"/>
            <w:hideMark/>
          </w:tcPr>
          <w:p w14:paraId="5D062915"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506301D7"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1CFA9D7"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052AFB7B"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5A4741EF"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00CFA8A1" w14:textId="2F8346FE"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39A82E2D" w14:textId="77777777" w:rsidR="0006361A" w:rsidRPr="00B21BDE" w:rsidRDefault="0006361A" w:rsidP="0006361A">
            <w:pPr>
              <w:spacing w:after="0" w:line="240" w:lineRule="auto"/>
              <w:rPr>
                <w:rFonts w:eastAsia="Times New Roman" w:cstheme="minorHAnsi"/>
                <w:color w:val="000000"/>
              </w:rPr>
            </w:pPr>
          </w:p>
        </w:tc>
      </w:tr>
      <w:tr w:rsidR="0006361A" w:rsidRPr="009A6D33" w14:paraId="275B3B86" w14:textId="04004ABE" w:rsidTr="004347CF">
        <w:trPr>
          <w:trHeight w:val="300"/>
        </w:trPr>
        <w:tc>
          <w:tcPr>
            <w:tcW w:w="1022" w:type="dxa"/>
            <w:shd w:val="clear" w:color="auto" w:fill="auto"/>
            <w:noWrap/>
            <w:vAlign w:val="bottom"/>
          </w:tcPr>
          <w:p w14:paraId="47902011" w14:textId="3A0CC33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8.1</w:t>
            </w:r>
          </w:p>
        </w:tc>
        <w:tc>
          <w:tcPr>
            <w:tcW w:w="4553" w:type="dxa"/>
            <w:shd w:val="clear" w:color="auto" w:fill="auto"/>
            <w:noWrap/>
            <w:vAlign w:val="bottom"/>
          </w:tcPr>
          <w:p w14:paraId="7F2AF501" w14:textId="2F401AA1"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Wide/medium </w:t>
            </w:r>
            <w:r w:rsidRPr="00BB28EA">
              <w:rPr>
                <w:rFonts w:eastAsia="Times New Roman" w:cstheme="minorHAnsi"/>
                <w:noProof/>
                <w:sz w:val="20"/>
                <w:szCs w:val="20"/>
                <w:highlight w:val="yellow"/>
              </w:rPr>
              <w:t>bandwith</w:t>
            </w:r>
            <w:r w:rsidRPr="003743E5">
              <w:rPr>
                <w:rFonts w:eastAsia="Times New Roman" w:cstheme="minorHAnsi"/>
                <w:sz w:val="20"/>
                <w:szCs w:val="20"/>
                <w:highlight w:val="yellow"/>
              </w:rPr>
              <w:t xml:space="preserve"> systems</w:t>
            </w:r>
          </w:p>
        </w:tc>
        <w:tc>
          <w:tcPr>
            <w:tcW w:w="1800" w:type="dxa"/>
            <w:shd w:val="clear" w:color="auto" w:fill="auto"/>
            <w:noWrap/>
            <w:vAlign w:val="bottom"/>
          </w:tcPr>
          <w:p w14:paraId="2E06167C" w14:textId="7382BCE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3A9954E9"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0A8E5A2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4D5540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1EB502"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5C14964" w14:textId="7AB9487C" w:rsidR="0006361A" w:rsidRPr="00B21BDE" w:rsidRDefault="0006361A" w:rsidP="0006361A">
            <w:pPr>
              <w:spacing w:after="0" w:line="240" w:lineRule="auto"/>
              <w:rPr>
                <w:rFonts w:eastAsia="Times New Roman" w:cstheme="minorHAnsi"/>
                <w:sz w:val="20"/>
                <w:szCs w:val="20"/>
              </w:rPr>
            </w:pPr>
          </w:p>
        </w:tc>
        <w:tc>
          <w:tcPr>
            <w:tcW w:w="1712" w:type="dxa"/>
          </w:tcPr>
          <w:p w14:paraId="1A401F1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D4BC9E5" w14:textId="28F45998" w:rsidTr="004347CF">
        <w:trPr>
          <w:trHeight w:val="300"/>
        </w:trPr>
        <w:tc>
          <w:tcPr>
            <w:tcW w:w="1022" w:type="dxa"/>
            <w:shd w:val="clear" w:color="auto" w:fill="auto"/>
            <w:noWrap/>
            <w:vAlign w:val="bottom"/>
          </w:tcPr>
          <w:p w14:paraId="0F702F79" w14:textId="74942B6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8.2</w:t>
            </w:r>
          </w:p>
        </w:tc>
        <w:tc>
          <w:tcPr>
            <w:tcW w:w="4553" w:type="dxa"/>
            <w:shd w:val="clear" w:color="auto" w:fill="auto"/>
            <w:noWrap/>
            <w:vAlign w:val="bottom"/>
          </w:tcPr>
          <w:p w14:paraId="5DD9E117" w14:textId="413A196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Narrow bandwidth systems</w:t>
            </w:r>
          </w:p>
        </w:tc>
        <w:tc>
          <w:tcPr>
            <w:tcW w:w="1800" w:type="dxa"/>
            <w:shd w:val="clear" w:color="auto" w:fill="auto"/>
            <w:noWrap/>
            <w:vAlign w:val="bottom"/>
          </w:tcPr>
          <w:p w14:paraId="0A9D08AC" w14:textId="0A0C9FCA"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456275BE"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173C41E8"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31D71B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930C40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4A9B1A5" w14:textId="0212E03A" w:rsidR="0006361A" w:rsidRPr="00B21BDE" w:rsidRDefault="0006361A" w:rsidP="0006361A">
            <w:pPr>
              <w:spacing w:after="0" w:line="240" w:lineRule="auto"/>
              <w:rPr>
                <w:rFonts w:eastAsia="Times New Roman" w:cstheme="minorHAnsi"/>
                <w:sz w:val="20"/>
                <w:szCs w:val="20"/>
              </w:rPr>
            </w:pPr>
          </w:p>
        </w:tc>
        <w:tc>
          <w:tcPr>
            <w:tcW w:w="1712" w:type="dxa"/>
          </w:tcPr>
          <w:p w14:paraId="411DD93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6D17B2D" w14:textId="3122C0EA" w:rsidTr="004347CF">
        <w:trPr>
          <w:trHeight w:val="300"/>
        </w:trPr>
        <w:tc>
          <w:tcPr>
            <w:tcW w:w="1022" w:type="dxa"/>
            <w:shd w:val="clear" w:color="auto" w:fill="auto"/>
            <w:noWrap/>
            <w:vAlign w:val="bottom"/>
          </w:tcPr>
          <w:p w14:paraId="2945E8FD" w14:textId="5348763A"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8.3</w:t>
            </w:r>
          </w:p>
        </w:tc>
        <w:tc>
          <w:tcPr>
            <w:tcW w:w="4553" w:type="dxa"/>
            <w:shd w:val="clear" w:color="auto" w:fill="auto"/>
            <w:noWrap/>
            <w:vAlign w:val="bottom"/>
          </w:tcPr>
          <w:p w14:paraId="7A0801B5" w14:textId="1FC0FA1A" w:rsidR="0006361A" w:rsidRPr="003743E5" w:rsidRDefault="0006361A" w:rsidP="0006361A">
            <w:pPr>
              <w:spacing w:after="0" w:line="240" w:lineRule="auto"/>
              <w:rPr>
                <w:rFonts w:eastAsia="Times New Roman" w:cstheme="minorHAnsi"/>
                <w:sz w:val="20"/>
                <w:szCs w:val="20"/>
                <w:highlight w:val="yellow"/>
              </w:rPr>
            </w:pPr>
            <w:r w:rsidRPr="00BB28EA">
              <w:rPr>
                <w:rFonts w:eastAsia="Times New Roman" w:cstheme="minorHAnsi"/>
                <w:noProof/>
                <w:sz w:val="20"/>
                <w:szCs w:val="20"/>
                <w:highlight w:val="yellow"/>
              </w:rPr>
              <w:t>Harmonized</w:t>
            </w:r>
            <w:r w:rsidRPr="003743E5">
              <w:rPr>
                <w:rFonts w:eastAsia="Times New Roman" w:cstheme="minorHAnsi"/>
                <w:sz w:val="20"/>
                <w:szCs w:val="20"/>
                <w:highlight w:val="yellow"/>
              </w:rPr>
              <w:t xml:space="preserve"> maritime connectivity</w:t>
            </w:r>
          </w:p>
        </w:tc>
        <w:tc>
          <w:tcPr>
            <w:tcW w:w="1800" w:type="dxa"/>
            <w:shd w:val="clear" w:color="auto" w:fill="auto"/>
            <w:noWrap/>
            <w:vAlign w:val="bottom"/>
          </w:tcPr>
          <w:p w14:paraId="203667C1" w14:textId="1087BC9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62371946" w14:textId="3E71A71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404CE8ED" w14:textId="77777777" w:rsidR="0006361A" w:rsidRDefault="0006361A" w:rsidP="0006361A">
            <w:pPr>
              <w:spacing w:after="0" w:line="240" w:lineRule="auto"/>
              <w:rPr>
                <w:rFonts w:eastAsia="Times New Roman" w:cstheme="minorHAnsi"/>
                <w:sz w:val="20"/>
                <w:szCs w:val="20"/>
              </w:rPr>
            </w:pPr>
          </w:p>
        </w:tc>
        <w:tc>
          <w:tcPr>
            <w:tcW w:w="1142" w:type="dxa"/>
          </w:tcPr>
          <w:p w14:paraId="3B3490BC" w14:textId="77777777" w:rsidR="0006361A" w:rsidRDefault="0006361A" w:rsidP="0006361A">
            <w:pPr>
              <w:spacing w:after="0" w:line="240" w:lineRule="auto"/>
              <w:rPr>
                <w:rFonts w:eastAsia="Times New Roman" w:cstheme="minorHAnsi"/>
                <w:sz w:val="20"/>
                <w:szCs w:val="20"/>
              </w:rPr>
            </w:pPr>
          </w:p>
        </w:tc>
        <w:tc>
          <w:tcPr>
            <w:tcW w:w="2040" w:type="dxa"/>
          </w:tcPr>
          <w:p w14:paraId="0AC16C91" w14:textId="77777777" w:rsidR="0006361A" w:rsidRDefault="0006361A" w:rsidP="0006361A">
            <w:pPr>
              <w:spacing w:after="0" w:line="240" w:lineRule="auto"/>
              <w:rPr>
                <w:rFonts w:eastAsia="Times New Roman" w:cstheme="minorHAnsi"/>
                <w:sz w:val="20"/>
                <w:szCs w:val="20"/>
              </w:rPr>
            </w:pPr>
          </w:p>
        </w:tc>
        <w:tc>
          <w:tcPr>
            <w:tcW w:w="1911" w:type="dxa"/>
          </w:tcPr>
          <w:p w14:paraId="7E242C9A" w14:textId="4EDCE170" w:rsidR="0006361A" w:rsidRDefault="0006361A" w:rsidP="0006361A">
            <w:pPr>
              <w:spacing w:after="0" w:line="240" w:lineRule="auto"/>
              <w:rPr>
                <w:rFonts w:eastAsia="Times New Roman" w:cstheme="minorHAnsi"/>
                <w:sz w:val="20"/>
                <w:szCs w:val="20"/>
              </w:rPr>
            </w:pPr>
          </w:p>
        </w:tc>
        <w:tc>
          <w:tcPr>
            <w:tcW w:w="1712" w:type="dxa"/>
          </w:tcPr>
          <w:p w14:paraId="1D4F91C0" w14:textId="77777777" w:rsidR="0006361A" w:rsidRDefault="0006361A" w:rsidP="0006361A">
            <w:pPr>
              <w:spacing w:after="0" w:line="240" w:lineRule="auto"/>
              <w:rPr>
                <w:rFonts w:eastAsia="Times New Roman" w:cstheme="minorHAnsi"/>
                <w:sz w:val="20"/>
                <w:szCs w:val="20"/>
              </w:rPr>
            </w:pPr>
          </w:p>
        </w:tc>
      </w:tr>
      <w:tr w:rsidR="0006361A" w:rsidRPr="009A6D33" w14:paraId="60C7CC4C" w14:textId="109723D5" w:rsidTr="004347CF">
        <w:trPr>
          <w:trHeight w:val="360"/>
        </w:trPr>
        <w:tc>
          <w:tcPr>
            <w:tcW w:w="7375" w:type="dxa"/>
            <w:gridSpan w:val="3"/>
            <w:shd w:val="clear" w:color="000000" w:fill="B8CCE4"/>
            <w:noWrap/>
            <w:vAlign w:val="center"/>
            <w:hideMark/>
          </w:tcPr>
          <w:p w14:paraId="5DD43620" w14:textId="0C31C4BA"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9</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 xml:space="preserve">information </w:t>
            </w:r>
            <w:r w:rsidRPr="00BB28EA">
              <w:rPr>
                <w:rFonts w:eastAsia="Times New Roman" w:cstheme="minorHAnsi"/>
                <w:b/>
                <w:noProof/>
                <w:color w:val="000000"/>
                <w:sz w:val="24"/>
                <w:szCs w:val="28"/>
              </w:rPr>
              <w:t>serivices</w:t>
            </w:r>
          </w:p>
        </w:tc>
        <w:tc>
          <w:tcPr>
            <w:tcW w:w="990" w:type="dxa"/>
            <w:shd w:val="clear" w:color="000000" w:fill="B8CCE4"/>
            <w:noWrap/>
            <w:vAlign w:val="center"/>
            <w:hideMark/>
          </w:tcPr>
          <w:p w14:paraId="312D5DD7"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031E522D"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4AB18B8B"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67C431D8"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625F1246" w14:textId="396EB936"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114654E2" w14:textId="77777777" w:rsidR="0006361A" w:rsidRPr="00B21BDE" w:rsidRDefault="0006361A" w:rsidP="0006361A">
            <w:pPr>
              <w:spacing w:after="0" w:line="240" w:lineRule="auto"/>
              <w:rPr>
                <w:rFonts w:eastAsia="Times New Roman" w:cstheme="minorHAnsi"/>
                <w:color w:val="000000"/>
              </w:rPr>
            </w:pPr>
          </w:p>
        </w:tc>
      </w:tr>
      <w:tr w:rsidR="0006361A" w:rsidRPr="009A6D33" w14:paraId="7AFA98D9" w14:textId="523325E9" w:rsidTr="004347CF">
        <w:trPr>
          <w:trHeight w:val="300"/>
        </w:trPr>
        <w:tc>
          <w:tcPr>
            <w:tcW w:w="1022" w:type="dxa"/>
            <w:shd w:val="clear" w:color="auto" w:fill="auto"/>
            <w:noWrap/>
            <w:vAlign w:val="bottom"/>
          </w:tcPr>
          <w:p w14:paraId="3F86F253" w14:textId="78E5BAFF"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9.1</w:t>
            </w:r>
          </w:p>
        </w:tc>
        <w:tc>
          <w:tcPr>
            <w:tcW w:w="4553" w:type="dxa"/>
            <w:shd w:val="clear" w:color="auto" w:fill="auto"/>
            <w:noWrap/>
            <w:vAlign w:val="bottom"/>
          </w:tcPr>
          <w:p w14:paraId="370B2B9A" w14:textId="250BCFC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Data models and data encoding</w:t>
            </w:r>
          </w:p>
        </w:tc>
        <w:tc>
          <w:tcPr>
            <w:tcW w:w="1800" w:type="dxa"/>
            <w:shd w:val="clear" w:color="auto" w:fill="auto"/>
            <w:noWrap/>
            <w:vAlign w:val="bottom"/>
          </w:tcPr>
          <w:p w14:paraId="4294776E" w14:textId="146AE06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4B6918C" w14:textId="632FE340"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5869132B" w14:textId="77777777" w:rsidR="0006361A" w:rsidRDefault="0006361A" w:rsidP="0006361A">
            <w:pPr>
              <w:spacing w:after="0" w:line="240" w:lineRule="auto"/>
              <w:rPr>
                <w:rFonts w:eastAsia="Times New Roman" w:cstheme="minorHAnsi"/>
                <w:sz w:val="20"/>
                <w:szCs w:val="20"/>
              </w:rPr>
            </w:pPr>
          </w:p>
        </w:tc>
        <w:tc>
          <w:tcPr>
            <w:tcW w:w="1142" w:type="dxa"/>
          </w:tcPr>
          <w:p w14:paraId="620726BE" w14:textId="77777777" w:rsidR="0006361A" w:rsidRDefault="0006361A" w:rsidP="0006361A">
            <w:pPr>
              <w:spacing w:after="0" w:line="240" w:lineRule="auto"/>
              <w:rPr>
                <w:rFonts w:eastAsia="Times New Roman" w:cstheme="minorHAnsi"/>
                <w:sz w:val="20"/>
                <w:szCs w:val="20"/>
              </w:rPr>
            </w:pPr>
          </w:p>
        </w:tc>
        <w:tc>
          <w:tcPr>
            <w:tcW w:w="2040" w:type="dxa"/>
          </w:tcPr>
          <w:p w14:paraId="1354FF1F" w14:textId="77777777" w:rsidR="0006361A" w:rsidRDefault="0006361A" w:rsidP="0006361A">
            <w:pPr>
              <w:spacing w:after="0" w:line="240" w:lineRule="auto"/>
              <w:rPr>
                <w:rFonts w:eastAsia="Times New Roman" w:cstheme="minorHAnsi"/>
                <w:sz w:val="20"/>
                <w:szCs w:val="20"/>
              </w:rPr>
            </w:pPr>
          </w:p>
        </w:tc>
        <w:tc>
          <w:tcPr>
            <w:tcW w:w="1911" w:type="dxa"/>
          </w:tcPr>
          <w:p w14:paraId="4913D011" w14:textId="6CB91484" w:rsidR="0006361A" w:rsidRDefault="0006361A" w:rsidP="0006361A">
            <w:pPr>
              <w:spacing w:after="0" w:line="240" w:lineRule="auto"/>
              <w:rPr>
                <w:rFonts w:eastAsia="Times New Roman" w:cstheme="minorHAnsi"/>
                <w:sz w:val="20"/>
                <w:szCs w:val="20"/>
              </w:rPr>
            </w:pPr>
          </w:p>
        </w:tc>
        <w:tc>
          <w:tcPr>
            <w:tcW w:w="1712" w:type="dxa"/>
          </w:tcPr>
          <w:p w14:paraId="0F42443F" w14:textId="77777777" w:rsidR="0006361A" w:rsidRDefault="0006361A" w:rsidP="0006361A">
            <w:pPr>
              <w:spacing w:after="0" w:line="240" w:lineRule="auto"/>
              <w:rPr>
                <w:rFonts w:eastAsia="Times New Roman" w:cstheme="minorHAnsi"/>
                <w:sz w:val="20"/>
                <w:szCs w:val="20"/>
              </w:rPr>
            </w:pPr>
          </w:p>
        </w:tc>
      </w:tr>
      <w:tr w:rsidR="0006361A" w:rsidRPr="009A6D33" w14:paraId="3B99266F" w14:textId="7C40EE3D" w:rsidTr="004347CF">
        <w:trPr>
          <w:trHeight w:val="300"/>
        </w:trPr>
        <w:tc>
          <w:tcPr>
            <w:tcW w:w="1022" w:type="dxa"/>
            <w:shd w:val="clear" w:color="auto" w:fill="auto"/>
            <w:noWrap/>
            <w:vAlign w:val="bottom"/>
          </w:tcPr>
          <w:p w14:paraId="1D2672E6" w14:textId="72FFB5A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9.2</w:t>
            </w:r>
          </w:p>
        </w:tc>
        <w:tc>
          <w:tcPr>
            <w:tcW w:w="4553" w:type="dxa"/>
            <w:shd w:val="clear" w:color="auto" w:fill="auto"/>
            <w:noWrap/>
            <w:vAlign w:val="bottom"/>
          </w:tcPr>
          <w:p w14:paraId="6712A763" w14:textId="5932AB9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Data exchange systems</w:t>
            </w:r>
          </w:p>
        </w:tc>
        <w:tc>
          <w:tcPr>
            <w:tcW w:w="1800" w:type="dxa"/>
            <w:shd w:val="clear" w:color="auto" w:fill="auto"/>
            <w:noWrap/>
            <w:vAlign w:val="bottom"/>
          </w:tcPr>
          <w:p w14:paraId="51AC65E4" w14:textId="3F2DF68D"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DCDCF5E" w14:textId="61585311"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7B9B2A13" w14:textId="77777777" w:rsidR="0006361A" w:rsidRDefault="0006361A" w:rsidP="0006361A">
            <w:pPr>
              <w:spacing w:after="0" w:line="240" w:lineRule="auto"/>
              <w:rPr>
                <w:rFonts w:eastAsia="Times New Roman" w:cstheme="minorHAnsi"/>
                <w:sz w:val="20"/>
                <w:szCs w:val="20"/>
              </w:rPr>
            </w:pPr>
          </w:p>
        </w:tc>
        <w:tc>
          <w:tcPr>
            <w:tcW w:w="1142" w:type="dxa"/>
          </w:tcPr>
          <w:p w14:paraId="378E2759" w14:textId="77777777" w:rsidR="0006361A" w:rsidRDefault="0006361A" w:rsidP="0006361A">
            <w:pPr>
              <w:spacing w:after="0" w:line="240" w:lineRule="auto"/>
              <w:rPr>
                <w:rFonts w:eastAsia="Times New Roman" w:cstheme="minorHAnsi"/>
                <w:sz w:val="20"/>
                <w:szCs w:val="20"/>
              </w:rPr>
            </w:pPr>
          </w:p>
        </w:tc>
        <w:tc>
          <w:tcPr>
            <w:tcW w:w="2040" w:type="dxa"/>
          </w:tcPr>
          <w:p w14:paraId="3393872D" w14:textId="77777777" w:rsidR="0006361A" w:rsidRDefault="0006361A" w:rsidP="0006361A">
            <w:pPr>
              <w:spacing w:after="0" w:line="240" w:lineRule="auto"/>
              <w:rPr>
                <w:rFonts w:eastAsia="Times New Roman" w:cstheme="minorHAnsi"/>
                <w:sz w:val="20"/>
                <w:szCs w:val="20"/>
              </w:rPr>
            </w:pPr>
          </w:p>
        </w:tc>
        <w:tc>
          <w:tcPr>
            <w:tcW w:w="1911" w:type="dxa"/>
          </w:tcPr>
          <w:p w14:paraId="6C436DF7" w14:textId="3ECC02C8" w:rsidR="0006361A" w:rsidRDefault="0006361A" w:rsidP="0006361A">
            <w:pPr>
              <w:spacing w:after="0" w:line="240" w:lineRule="auto"/>
              <w:rPr>
                <w:rFonts w:eastAsia="Times New Roman" w:cstheme="minorHAnsi"/>
                <w:sz w:val="20"/>
                <w:szCs w:val="20"/>
              </w:rPr>
            </w:pPr>
          </w:p>
        </w:tc>
        <w:tc>
          <w:tcPr>
            <w:tcW w:w="1712" w:type="dxa"/>
          </w:tcPr>
          <w:p w14:paraId="620093B1" w14:textId="77777777" w:rsidR="0006361A" w:rsidRDefault="0006361A" w:rsidP="0006361A">
            <w:pPr>
              <w:spacing w:after="0" w:line="240" w:lineRule="auto"/>
              <w:rPr>
                <w:rFonts w:eastAsia="Times New Roman" w:cstheme="minorHAnsi"/>
                <w:sz w:val="20"/>
                <w:szCs w:val="20"/>
              </w:rPr>
            </w:pPr>
          </w:p>
        </w:tc>
      </w:tr>
      <w:tr w:rsidR="0006361A" w:rsidRPr="009A6D33" w14:paraId="39D52D0F" w14:textId="4B2EDF1E" w:rsidTr="004347CF">
        <w:trPr>
          <w:trHeight w:val="300"/>
        </w:trPr>
        <w:tc>
          <w:tcPr>
            <w:tcW w:w="1022" w:type="dxa"/>
            <w:shd w:val="clear" w:color="auto" w:fill="auto"/>
            <w:noWrap/>
            <w:vAlign w:val="bottom"/>
          </w:tcPr>
          <w:p w14:paraId="1E30F7E8" w14:textId="4F61E23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9.3</w:t>
            </w:r>
          </w:p>
        </w:tc>
        <w:tc>
          <w:tcPr>
            <w:tcW w:w="4553" w:type="dxa"/>
            <w:shd w:val="clear" w:color="auto" w:fill="auto"/>
            <w:noWrap/>
            <w:vAlign w:val="bottom"/>
          </w:tcPr>
          <w:p w14:paraId="57A33A06" w14:textId="02D02108"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Terminology symbology and portrayal</w:t>
            </w:r>
          </w:p>
        </w:tc>
        <w:tc>
          <w:tcPr>
            <w:tcW w:w="1800" w:type="dxa"/>
            <w:shd w:val="clear" w:color="auto" w:fill="auto"/>
            <w:noWrap/>
            <w:vAlign w:val="bottom"/>
          </w:tcPr>
          <w:p w14:paraId="2BF5E19B" w14:textId="147796D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2DCC097" w14:textId="4AE2332F"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3B040ACD" w14:textId="77777777" w:rsidR="0006361A" w:rsidRDefault="0006361A" w:rsidP="0006361A">
            <w:pPr>
              <w:spacing w:after="0" w:line="240" w:lineRule="auto"/>
              <w:rPr>
                <w:rFonts w:eastAsia="Times New Roman" w:cstheme="minorHAnsi"/>
                <w:sz w:val="20"/>
                <w:szCs w:val="20"/>
              </w:rPr>
            </w:pPr>
          </w:p>
        </w:tc>
        <w:tc>
          <w:tcPr>
            <w:tcW w:w="1142" w:type="dxa"/>
          </w:tcPr>
          <w:p w14:paraId="0299E797" w14:textId="77777777" w:rsidR="0006361A" w:rsidRDefault="0006361A" w:rsidP="0006361A">
            <w:pPr>
              <w:spacing w:after="0" w:line="240" w:lineRule="auto"/>
              <w:rPr>
                <w:rFonts w:eastAsia="Times New Roman" w:cstheme="minorHAnsi"/>
                <w:sz w:val="20"/>
                <w:szCs w:val="20"/>
              </w:rPr>
            </w:pPr>
          </w:p>
        </w:tc>
        <w:tc>
          <w:tcPr>
            <w:tcW w:w="2040" w:type="dxa"/>
          </w:tcPr>
          <w:p w14:paraId="7BA14159" w14:textId="77777777" w:rsidR="0006361A" w:rsidRDefault="0006361A" w:rsidP="0006361A">
            <w:pPr>
              <w:spacing w:after="0" w:line="240" w:lineRule="auto"/>
              <w:rPr>
                <w:rFonts w:eastAsia="Times New Roman" w:cstheme="minorHAnsi"/>
                <w:sz w:val="20"/>
                <w:szCs w:val="20"/>
              </w:rPr>
            </w:pPr>
          </w:p>
        </w:tc>
        <w:tc>
          <w:tcPr>
            <w:tcW w:w="1911" w:type="dxa"/>
          </w:tcPr>
          <w:p w14:paraId="00EFF457" w14:textId="3DB59EFE" w:rsidR="0006361A" w:rsidRDefault="0006361A" w:rsidP="0006361A">
            <w:pPr>
              <w:spacing w:after="0" w:line="240" w:lineRule="auto"/>
              <w:rPr>
                <w:rFonts w:eastAsia="Times New Roman" w:cstheme="minorHAnsi"/>
                <w:sz w:val="20"/>
                <w:szCs w:val="20"/>
              </w:rPr>
            </w:pPr>
          </w:p>
        </w:tc>
        <w:tc>
          <w:tcPr>
            <w:tcW w:w="1712" w:type="dxa"/>
          </w:tcPr>
          <w:p w14:paraId="6032585D" w14:textId="77777777" w:rsidR="0006361A" w:rsidRDefault="0006361A" w:rsidP="0006361A">
            <w:pPr>
              <w:spacing w:after="0" w:line="240" w:lineRule="auto"/>
              <w:rPr>
                <w:rFonts w:eastAsia="Times New Roman" w:cstheme="minorHAnsi"/>
                <w:sz w:val="20"/>
                <w:szCs w:val="20"/>
              </w:rPr>
            </w:pPr>
          </w:p>
        </w:tc>
      </w:tr>
      <w:tr w:rsidR="0006361A" w:rsidRPr="009A6D33" w14:paraId="12C1FC8C" w14:textId="0674D928" w:rsidTr="004347CF">
        <w:trPr>
          <w:trHeight w:val="300"/>
        </w:trPr>
        <w:tc>
          <w:tcPr>
            <w:tcW w:w="1022" w:type="dxa"/>
            <w:shd w:val="clear" w:color="auto" w:fill="auto"/>
            <w:noWrap/>
            <w:vAlign w:val="bottom"/>
          </w:tcPr>
          <w:p w14:paraId="6BF565BC" w14:textId="6C54C193" w:rsidR="0006361A" w:rsidRPr="00B21BDE" w:rsidRDefault="0006361A" w:rsidP="0006361A">
            <w:pPr>
              <w:spacing w:after="0" w:line="240" w:lineRule="auto"/>
              <w:rPr>
                <w:rFonts w:eastAsia="Times New Roman" w:cstheme="minorHAnsi"/>
                <w:sz w:val="20"/>
                <w:szCs w:val="20"/>
              </w:rPr>
            </w:pPr>
          </w:p>
        </w:tc>
        <w:tc>
          <w:tcPr>
            <w:tcW w:w="4553" w:type="dxa"/>
            <w:shd w:val="clear" w:color="auto" w:fill="auto"/>
            <w:noWrap/>
            <w:vAlign w:val="bottom"/>
          </w:tcPr>
          <w:p w14:paraId="404CCD3D" w14:textId="0A93127A" w:rsidR="0006361A" w:rsidRPr="00B21BDE" w:rsidRDefault="0006361A" w:rsidP="0006361A">
            <w:pPr>
              <w:spacing w:after="0" w:line="240" w:lineRule="auto"/>
              <w:rPr>
                <w:rFonts w:eastAsia="Times New Roman" w:cstheme="minorHAnsi"/>
                <w:sz w:val="20"/>
                <w:szCs w:val="20"/>
              </w:rPr>
            </w:pPr>
          </w:p>
        </w:tc>
        <w:tc>
          <w:tcPr>
            <w:tcW w:w="1800" w:type="dxa"/>
            <w:shd w:val="clear" w:color="auto" w:fill="auto"/>
            <w:noWrap/>
            <w:vAlign w:val="bottom"/>
          </w:tcPr>
          <w:p w14:paraId="5D6A8562" w14:textId="47387F5A"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hideMark/>
          </w:tcPr>
          <w:p w14:paraId="5A8BF3D7"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6CDEDC4"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7AEBE3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A156041"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25BD2D3" w14:textId="7454F3AE" w:rsidR="0006361A" w:rsidRPr="00B21BDE" w:rsidRDefault="0006361A" w:rsidP="0006361A">
            <w:pPr>
              <w:spacing w:after="0" w:line="240" w:lineRule="auto"/>
              <w:rPr>
                <w:rFonts w:eastAsia="Times New Roman" w:cstheme="minorHAnsi"/>
                <w:sz w:val="20"/>
                <w:szCs w:val="20"/>
              </w:rPr>
            </w:pPr>
          </w:p>
        </w:tc>
        <w:tc>
          <w:tcPr>
            <w:tcW w:w="1712" w:type="dxa"/>
          </w:tcPr>
          <w:p w14:paraId="4BBB803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3700345" w14:textId="7331952A" w:rsidTr="004347CF">
        <w:trPr>
          <w:trHeight w:val="300"/>
        </w:trPr>
        <w:tc>
          <w:tcPr>
            <w:tcW w:w="8365" w:type="dxa"/>
            <w:gridSpan w:val="4"/>
            <w:shd w:val="clear" w:color="auto" w:fill="B4C6E7" w:themeFill="accent1" w:themeFillTint="66"/>
            <w:noWrap/>
            <w:vAlign w:val="bottom"/>
          </w:tcPr>
          <w:p w14:paraId="2713F49C" w14:textId="3EABE1A8"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10</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other services</w:t>
            </w:r>
          </w:p>
        </w:tc>
        <w:tc>
          <w:tcPr>
            <w:tcW w:w="2100" w:type="dxa"/>
            <w:shd w:val="clear" w:color="auto" w:fill="B4C6E7" w:themeFill="accent1" w:themeFillTint="66"/>
          </w:tcPr>
          <w:p w14:paraId="1D4A46C9" w14:textId="77777777" w:rsidR="0006361A" w:rsidRPr="00B21BDE" w:rsidRDefault="0006361A" w:rsidP="0006361A">
            <w:pPr>
              <w:spacing w:after="0" w:line="240" w:lineRule="auto"/>
              <w:rPr>
                <w:rFonts w:eastAsia="Times New Roman" w:cstheme="minorHAnsi"/>
                <w:b/>
                <w:color w:val="000000"/>
                <w:sz w:val="24"/>
                <w:szCs w:val="28"/>
              </w:rPr>
            </w:pPr>
          </w:p>
        </w:tc>
        <w:tc>
          <w:tcPr>
            <w:tcW w:w="1142" w:type="dxa"/>
            <w:shd w:val="clear" w:color="auto" w:fill="B4C6E7" w:themeFill="accent1" w:themeFillTint="66"/>
          </w:tcPr>
          <w:p w14:paraId="21A1A4B0" w14:textId="77777777" w:rsidR="0006361A" w:rsidRPr="00B21BDE" w:rsidRDefault="0006361A" w:rsidP="0006361A">
            <w:pPr>
              <w:spacing w:after="0" w:line="240" w:lineRule="auto"/>
              <w:rPr>
                <w:rFonts w:eastAsia="Times New Roman" w:cstheme="minorHAnsi"/>
                <w:b/>
                <w:color w:val="000000"/>
                <w:sz w:val="24"/>
                <w:szCs w:val="28"/>
              </w:rPr>
            </w:pPr>
          </w:p>
        </w:tc>
        <w:tc>
          <w:tcPr>
            <w:tcW w:w="2040" w:type="dxa"/>
            <w:shd w:val="clear" w:color="auto" w:fill="B4C6E7" w:themeFill="accent1" w:themeFillTint="66"/>
          </w:tcPr>
          <w:p w14:paraId="14E5EF85" w14:textId="77777777" w:rsidR="0006361A" w:rsidRPr="00B21BDE" w:rsidRDefault="0006361A" w:rsidP="0006361A">
            <w:pPr>
              <w:spacing w:after="0" w:line="240" w:lineRule="auto"/>
              <w:rPr>
                <w:rFonts w:eastAsia="Times New Roman" w:cstheme="minorHAnsi"/>
                <w:b/>
                <w:color w:val="000000"/>
                <w:sz w:val="24"/>
                <w:szCs w:val="28"/>
              </w:rPr>
            </w:pPr>
          </w:p>
        </w:tc>
        <w:tc>
          <w:tcPr>
            <w:tcW w:w="1911" w:type="dxa"/>
            <w:shd w:val="clear" w:color="auto" w:fill="B4C6E7" w:themeFill="accent1" w:themeFillTint="66"/>
          </w:tcPr>
          <w:p w14:paraId="1426D54F" w14:textId="211A9C2B" w:rsidR="0006361A" w:rsidRPr="00B21BDE" w:rsidRDefault="0006361A" w:rsidP="0006361A">
            <w:pPr>
              <w:spacing w:after="0" w:line="240" w:lineRule="auto"/>
              <w:rPr>
                <w:rFonts w:eastAsia="Times New Roman" w:cstheme="minorHAnsi"/>
                <w:b/>
                <w:color w:val="000000"/>
                <w:sz w:val="24"/>
                <w:szCs w:val="28"/>
              </w:rPr>
            </w:pPr>
          </w:p>
        </w:tc>
        <w:tc>
          <w:tcPr>
            <w:tcW w:w="1712" w:type="dxa"/>
            <w:shd w:val="clear" w:color="auto" w:fill="B4C6E7" w:themeFill="accent1" w:themeFillTint="66"/>
          </w:tcPr>
          <w:p w14:paraId="50346365" w14:textId="77777777" w:rsidR="0006361A" w:rsidRPr="00B21BDE" w:rsidRDefault="0006361A" w:rsidP="0006361A">
            <w:pPr>
              <w:spacing w:after="0" w:line="240" w:lineRule="auto"/>
              <w:rPr>
                <w:rFonts w:eastAsia="Times New Roman" w:cstheme="minorHAnsi"/>
                <w:b/>
                <w:color w:val="000000"/>
                <w:sz w:val="24"/>
                <w:szCs w:val="28"/>
              </w:rPr>
            </w:pPr>
          </w:p>
        </w:tc>
      </w:tr>
      <w:tr w:rsidR="0006361A" w:rsidRPr="009A6D33" w14:paraId="613EB977" w14:textId="04D5EC57" w:rsidTr="004347CF">
        <w:trPr>
          <w:trHeight w:val="300"/>
        </w:trPr>
        <w:tc>
          <w:tcPr>
            <w:tcW w:w="1022" w:type="dxa"/>
            <w:shd w:val="clear" w:color="auto" w:fill="auto"/>
            <w:noWrap/>
            <w:vAlign w:val="bottom"/>
          </w:tcPr>
          <w:p w14:paraId="3599BA77" w14:textId="4F9EF36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6.1</w:t>
            </w:r>
          </w:p>
        </w:tc>
        <w:tc>
          <w:tcPr>
            <w:tcW w:w="4553" w:type="dxa"/>
            <w:shd w:val="clear" w:color="auto" w:fill="auto"/>
            <w:noWrap/>
            <w:vAlign w:val="bottom"/>
          </w:tcPr>
          <w:p w14:paraId="65934437" w14:textId="1FEBF6B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Pilotage</w:t>
            </w:r>
          </w:p>
        </w:tc>
        <w:tc>
          <w:tcPr>
            <w:tcW w:w="1800" w:type="dxa"/>
            <w:shd w:val="clear" w:color="auto" w:fill="auto"/>
            <w:noWrap/>
            <w:vAlign w:val="bottom"/>
          </w:tcPr>
          <w:p w14:paraId="5DACDBC7" w14:textId="3A652EA3"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4B784D6A" w14:textId="25C4EBC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688D839E" w14:textId="4DFF5DC8"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 – moderate</w:t>
            </w:r>
          </w:p>
        </w:tc>
        <w:tc>
          <w:tcPr>
            <w:tcW w:w="1142" w:type="dxa"/>
          </w:tcPr>
          <w:p w14:paraId="62DB941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BF81E1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1FCAAA8" w14:textId="5422893F" w:rsidR="0006361A" w:rsidRPr="00B21BDE" w:rsidRDefault="0006361A" w:rsidP="0006361A">
            <w:pPr>
              <w:spacing w:after="0" w:line="240" w:lineRule="auto"/>
              <w:rPr>
                <w:rFonts w:eastAsia="Times New Roman" w:cstheme="minorHAnsi"/>
                <w:sz w:val="20"/>
                <w:szCs w:val="20"/>
              </w:rPr>
            </w:pPr>
          </w:p>
        </w:tc>
        <w:tc>
          <w:tcPr>
            <w:tcW w:w="1712" w:type="dxa"/>
          </w:tcPr>
          <w:p w14:paraId="1DD8867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22BC696" w14:textId="16AC7527" w:rsidTr="004347CF">
        <w:trPr>
          <w:trHeight w:val="300"/>
        </w:trPr>
        <w:tc>
          <w:tcPr>
            <w:tcW w:w="1022" w:type="dxa"/>
            <w:shd w:val="clear" w:color="auto" w:fill="auto"/>
            <w:noWrap/>
            <w:vAlign w:val="bottom"/>
          </w:tcPr>
          <w:p w14:paraId="2547F50C" w14:textId="5F17AD6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6.2</w:t>
            </w:r>
          </w:p>
        </w:tc>
        <w:tc>
          <w:tcPr>
            <w:tcW w:w="4553" w:type="dxa"/>
            <w:shd w:val="clear" w:color="auto" w:fill="auto"/>
            <w:noWrap/>
            <w:vAlign w:val="bottom"/>
          </w:tcPr>
          <w:p w14:paraId="5490A6D3" w14:textId="2A64D78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Ships Routeing</w:t>
            </w:r>
          </w:p>
        </w:tc>
        <w:tc>
          <w:tcPr>
            <w:tcW w:w="1800" w:type="dxa"/>
            <w:shd w:val="clear" w:color="auto" w:fill="auto"/>
            <w:noWrap/>
            <w:vAlign w:val="bottom"/>
          </w:tcPr>
          <w:p w14:paraId="4C5CC1D8" w14:textId="79AC76CE"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1D856977" w14:textId="482EE7E8"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36D7FB0A" w14:textId="70260FD0"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25B0A432"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CAA2EC"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38C536C" w14:textId="08A80B6A" w:rsidR="0006361A" w:rsidRPr="00B21BDE" w:rsidRDefault="0006361A" w:rsidP="0006361A">
            <w:pPr>
              <w:spacing w:after="0" w:line="240" w:lineRule="auto"/>
              <w:rPr>
                <w:rFonts w:eastAsia="Times New Roman" w:cstheme="minorHAnsi"/>
                <w:sz w:val="20"/>
                <w:szCs w:val="20"/>
              </w:rPr>
            </w:pPr>
          </w:p>
        </w:tc>
        <w:tc>
          <w:tcPr>
            <w:tcW w:w="1712" w:type="dxa"/>
          </w:tcPr>
          <w:p w14:paraId="711729C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8549A2B" w14:textId="20AB154F" w:rsidTr="004347CF">
        <w:trPr>
          <w:trHeight w:val="300"/>
        </w:trPr>
        <w:tc>
          <w:tcPr>
            <w:tcW w:w="1022" w:type="dxa"/>
            <w:shd w:val="clear" w:color="auto" w:fill="auto"/>
            <w:noWrap/>
            <w:vAlign w:val="bottom"/>
          </w:tcPr>
          <w:p w14:paraId="24B57AD8" w14:textId="6365516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6.3</w:t>
            </w:r>
          </w:p>
        </w:tc>
        <w:tc>
          <w:tcPr>
            <w:tcW w:w="4553" w:type="dxa"/>
            <w:shd w:val="clear" w:color="auto" w:fill="auto"/>
            <w:noWrap/>
            <w:vAlign w:val="bottom"/>
          </w:tcPr>
          <w:p w14:paraId="61368583" w14:textId="40EFE62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Minimum Comprehensive Mix of AtoN for Channels and Waterways</w:t>
            </w:r>
          </w:p>
        </w:tc>
        <w:tc>
          <w:tcPr>
            <w:tcW w:w="1800" w:type="dxa"/>
            <w:shd w:val="clear" w:color="auto" w:fill="auto"/>
            <w:noWrap/>
            <w:vAlign w:val="bottom"/>
          </w:tcPr>
          <w:p w14:paraId="03ACD2A7" w14:textId="4E5E5AC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1819FEE7" w14:textId="01D601E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5A687060" w14:textId="1B5487D2"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 – moderate</w:t>
            </w:r>
          </w:p>
        </w:tc>
        <w:tc>
          <w:tcPr>
            <w:tcW w:w="1142" w:type="dxa"/>
          </w:tcPr>
          <w:p w14:paraId="4DE4D1F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0E826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C58EBCB" w14:textId="45D9012A" w:rsidR="0006361A" w:rsidRPr="00B21BDE" w:rsidRDefault="0006361A" w:rsidP="0006361A">
            <w:pPr>
              <w:spacing w:after="0" w:line="240" w:lineRule="auto"/>
              <w:rPr>
                <w:rFonts w:eastAsia="Times New Roman" w:cstheme="minorHAnsi"/>
                <w:sz w:val="20"/>
                <w:szCs w:val="20"/>
              </w:rPr>
            </w:pPr>
          </w:p>
        </w:tc>
        <w:tc>
          <w:tcPr>
            <w:tcW w:w="1712" w:type="dxa"/>
          </w:tcPr>
          <w:p w14:paraId="5E5D32F7"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A317E0C" w14:textId="38792192" w:rsidTr="004347CF">
        <w:trPr>
          <w:trHeight w:val="300"/>
        </w:trPr>
        <w:tc>
          <w:tcPr>
            <w:tcW w:w="1022" w:type="dxa"/>
            <w:shd w:val="clear" w:color="auto" w:fill="auto"/>
            <w:noWrap/>
            <w:vAlign w:val="bottom"/>
          </w:tcPr>
          <w:p w14:paraId="4BEAB029" w14:textId="32D857C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6.4</w:t>
            </w:r>
          </w:p>
        </w:tc>
        <w:tc>
          <w:tcPr>
            <w:tcW w:w="4553" w:type="dxa"/>
            <w:shd w:val="clear" w:color="auto" w:fill="auto"/>
            <w:noWrap/>
            <w:vAlign w:val="bottom"/>
          </w:tcPr>
          <w:p w14:paraId="0574EC0A" w14:textId="30AD68E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The Marking of Man-Made Offshore Structures</w:t>
            </w:r>
          </w:p>
        </w:tc>
        <w:tc>
          <w:tcPr>
            <w:tcW w:w="1800" w:type="dxa"/>
            <w:shd w:val="clear" w:color="auto" w:fill="auto"/>
            <w:noWrap/>
            <w:vAlign w:val="bottom"/>
          </w:tcPr>
          <w:p w14:paraId="718FF89F" w14:textId="079D60ED"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B41E66C" w14:textId="536FCF1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2956AF9B" w14:textId="280F3A1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028E8E80"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5705CF1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F3E44A3" w14:textId="14AD4A3D" w:rsidR="0006361A" w:rsidRPr="00B21BDE" w:rsidRDefault="0006361A" w:rsidP="0006361A">
            <w:pPr>
              <w:spacing w:after="0" w:line="240" w:lineRule="auto"/>
              <w:rPr>
                <w:rFonts w:eastAsia="Times New Roman" w:cstheme="minorHAnsi"/>
                <w:sz w:val="20"/>
                <w:szCs w:val="20"/>
              </w:rPr>
            </w:pPr>
          </w:p>
        </w:tc>
        <w:tc>
          <w:tcPr>
            <w:tcW w:w="1712" w:type="dxa"/>
          </w:tcPr>
          <w:p w14:paraId="1A09B0D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5DDB4AB" w14:textId="00D1D092" w:rsidTr="004347CF">
        <w:trPr>
          <w:trHeight w:val="300"/>
        </w:trPr>
        <w:tc>
          <w:tcPr>
            <w:tcW w:w="1022" w:type="dxa"/>
            <w:shd w:val="clear" w:color="auto" w:fill="auto"/>
            <w:noWrap/>
            <w:vAlign w:val="bottom"/>
          </w:tcPr>
          <w:p w14:paraId="39947CF8" w14:textId="6BE2AF5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6.5</w:t>
            </w:r>
          </w:p>
        </w:tc>
        <w:tc>
          <w:tcPr>
            <w:tcW w:w="4553" w:type="dxa"/>
            <w:shd w:val="clear" w:color="auto" w:fill="auto"/>
            <w:noWrap/>
            <w:vAlign w:val="bottom"/>
          </w:tcPr>
          <w:p w14:paraId="108B0A8B" w14:textId="726E4F5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Nautical Publications</w:t>
            </w:r>
          </w:p>
        </w:tc>
        <w:tc>
          <w:tcPr>
            <w:tcW w:w="1800" w:type="dxa"/>
            <w:shd w:val="clear" w:color="auto" w:fill="auto"/>
            <w:noWrap/>
            <w:vAlign w:val="bottom"/>
          </w:tcPr>
          <w:p w14:paraId="41201ECF" w14:textId="0CE76ED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84ABA67" w14:textId="5D50B18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5562C5C1" w14:textId="5126F62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tcPr>
          <w:p w14:paraId="61A8FDB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5A7F195"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819495A" w14:textId="14E58EE7" w:rsidR="0006361A" w:rsidRPr="00B21BDE" w:rsidRDefault="0006361A" w:rsidP="0006361A">
            <w:pPr>
              <w:spacing w:after="0" w:line="240" w:lineRule="auto"/>
              <w:rPr>
                <w:rFonts w:eastAsia="Times New Roman" w:cstheme="minorHAnsi"/>
                <w:sz w:val="20"/>
                <w:szCs w:val="20"/>
              </w:rPr>
            </w:pPr>
          </w:p>
        </w:tc>
        <w:tc>
          <w:tcPr>
            <w:tcW w:w="1712" w:type="dxa"/>
          </w:tcPr>
          <w:p w14:paraId="0C3B27D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5FD10AA" w14:textId="547327EF" w:rsidTr="004347CF">
        <w:trPr>
          <w:trHeight w:val="300"/>
        </w:trPr>
        <w:tc>
          <w:tcPr>
            <w:tcW w:w="1022" w:type="dxa"/>
            <w:shd w:val="clear" w:color="auto" w:fill="auto"/>
            <w:noWrap/>
            <w:vAlign w:val="bottom"/>
          </w:tcPr>
          <w:p w14:paraId="6574A328" w14:textId="375E4A7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6.6</w:t>
            </w:r>
          </w:p>
        </w:tc>
        <w:tc>
          <w:tcPr>
            <w:tcW w:w="4553" w:type="dxa"/>
            <w:shd w:val="clear" w:color="auto" w:fill="auto"/>
            <w:noWrap/>
            <w:vAlign w:val="bottom"/>
          </w:tcPr>
          <w:p w14:paraId="46A40F72" w14:textId="375C6F4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Tide Gauges and Current Meters</w:t>
            </w:r>
          </w:p>
        </w:tc>
        <w:tc>
          <w:tcPr>
            <w:tcW w:w="1800" w:type="dxa"/>
            <w:shd w:val="clear" w:color="auto" w:fill="auto"/>
            <w:noWrap/>
            <w:vAlign w:val="bottom"/>
          </w:tcPr>
          <w:p w14:paraId="1EF1610E" w14:textId="7026F1A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2D252B5B" w14:textId="01F87DE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 &amp; 2</w:t>
            </w:r>
          </w:p>
        </w:tc>
        <w:tc>
          <w:tcPr>
            <w:tcW w:w="2100" w:type="dxa"/>
          </w:tcPr>
          <w:p w14:paraId="1F7C8A97" w14:textId="1293E96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56D8C29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F420D4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772C841" w14:textId="56EBCDC6" w:rsidR="0006361A" w:rsidRPr="00B21BDE" w:rsidRDefault="0006361A" w:rsidP="0006361A">
            <w:pPr>
              <w:spacing w:after="0" w:line="240" w:lineRule="auto"/>
              <w:rPr>
                <w:rFonts w:eastAsia="Times New Roman" w:cstheme="minorHAnsi"/>
                <w:sz w:val="20"/>
                <w:szCs w:val="20"/>
              </w:rPr>
            </w:pPr>
          </w:p>
        </w:tc>
        <w:tc>
          <w:tcPr>
            <w:tcW w:w="1712" w:type="dxa"/>
          </w:tcPr>
          <w:p w14:paraId="60CFEB3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654D691" w14:textId="237F174A" w:rsidTr="004347CF">
        <w:trPr>
          <w:trHeight w:val="300"/>
        </w:trPr>
        <w:tc>
          <w:tcPr>
            <w:tcW w:w="1022" w:type="dxa"/>
            <w:shd w:val="clear" w:color="auto" w:fill="auto"/>
            <w:noWrap/>
            <w:vAlign w:val="bottom"/>
          </w:tcPr>
          <w:p w14:paraId="707C2A11" w14:textId="144C5A6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6.7</w:t>
            </w:r>
          </w:p>
        </w:tc>
        <w:tc>
          <w:tcPr>
            <w:tcW w:w="4553" w:type="dxa"/>
            <w:shd w:val="clear" w:color="auto" w:fill="auto"/>
            <w:noWrap/>
            <w:vAlign w:val="bottom"/>
          </w:tcPr>
          <w:p w14:paraId="6666C2FD" w14:textId="50361CB4"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Under Keel Clearance Management Systems</w:t>
            </w:r>
          </w:p>
        </w:tc>
        <w:tc>
          <w:tcPr>
            <w:tcW w:w="1800" w:type="dxa"/>
            <w:shd w:val="clear" w:color="auto" w:fill="auto"/>
            <w:noWrap/>
            <w:vAlign w:val="bottom"/>
          </w:tcPr>
          <w:p w14:paraId="0F5344A5" w14:textId="46F81110"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87D3487" w14:textId="3A61C606"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 &amp; 2</w:t>
            </w:r>
          </w:p>
        </w:tc>
        <w:tc>
          <w:tcPr>
            <w:tcW w:w="2100" w:type="dxa"/>
          </w:tcPr>
          <w:p w14:paraId="55BB306E" w14:textId="5E52B5C8"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5A78BFB1"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9144557"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DE57B79" w14:textId="14054427" w:rsidR="0006361A" w:rsidRPr="00B21BDE" w:rsidRDefault="0006361A" w:rsidP="0006361A">
            <w:pPr>
              <w:spacing w:after="0" w:line="240" w:lineRule="auto"/>
              <w:rPr>
                <w:rFonts w:eastAsia="Times New Roman" w:cstheme="minorHAnsi"/>
                <w:sz w:val="20"/>
                <w:szCs w:val="20"/>
              </w:rPr>
            </w:pPr>
          </w:p>
        </w:tc>
        <w:tc>
          <w:tcPr>
            <w:tcW w:w="1712" w:type="dxa"/>
          </w:tcPr>
          <w:p w14:paraId="5DAD2CD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835A748" w14:textId="579E7F29" w:rsidTr="004347CF">
        <w:trPr>
          <w:trHeight w:val="300"/>
        </w:trPr>
        <w:tc>
          <w:tcPr>
            <w:tcW w:w="1022" w:type="dxa"/>
            <w:shd w:val="clear" w:color="auto" w:fill="auto"/>
            <w:noWrap/>
            <w:vAlign w:val="bottom"/>
          </w:tcPr>
          <w:p w14:paraId="5B0D9441" w14:textId="77777777" w:rsidR="0006361A" w:rsidRPr="00B21BDE" w:rsidRDefault="0006361A" w:rsidP="0006361A">
            <w:pPr>
              <w:spacing w:after="0" w:line="240" w:lineRule="auto"/>
              <w:rPr>
                <w:rFonts w:eastAsia="Times New Roman" w:cstheme="minorHAnsi"/>
                <w:sz w:val="20"/>
                <w:szCs w:val="20"/>
              </w:rPr>
            </w:pPr>
          </w:p>
        </w:tc>
        <w:tc>
          <w:tcPr>
            <w:tcW w:w="4553" w:type="dxa"/>
            <w:shd w:val="clear" w:color="auto" w:fill="auto"/>
            <w:noWrap/>
            <w:vAlign w:val="bottom"/>
          </w:tcPr>
          <w:p w14:paraId="32FD566F" w14:textId="77777777" w:rsidR="0006361A" w:rsidRPr="00B21BDE" w:rsidRDefault="0006361A" w:rsidP="0006361A">
            <w:pPr>
              <w:spacing w:after="0" w:line="240" w:lineRule="auto"/>
              <w:rPr>
                <w:rFonts w:eastAsia="Times New Roman" w:cstheme="minorHAnsi"/>
                <w:sz w:val="20"/>
                <w:szCs w:val="20"/>
              </w:rPr>
            </w:pPr>
          </w:p>
        </w:tc>
        <w:tc>
          <w:tcPr>
            <w:tcW w:w="1800" w:type="dxa"/>
            <w:shd w:val="clear" w:color="auto" w:fill="auto"/>
            <w:noWrap/>
            <w:vAlign w:val="bottom"/>
          </w:tcPr>
          <w:p w14:paraId="3BE9AB7A"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0E644848"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23108D2E"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FF547C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BB9C61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532EDBF" w14:textId="09B4E4CA" w:rsidR="0006361A" w:rsidRPr="00B21BDE" w:rsidRDefault="0006361A" w:rsidP="0006361A">
            <w:pPr>
              <w:spacing w:after="0" w:line="240" w:lineRule="auto"/>
              <w:rPr>
                <w:rFonts w:eastAsia="Times New Roman" w:cstheme="minorHAnsi"/>
                <w:sz w:val="20"/>
                <w:szCs w:val="20"/>
              </w:rPr>
            </w:pPr>
          </w:p>
        </w:tc>
        <w:tc>
          <w:tcPr>
            <w:tcW w:w="1712" w:type="dxa"/>
          </w:tcPr>
          <w:p w14:paraId="76812B2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B242A6E" w14:textId="54622AAC" w:rsidTr="004347CF">
        <w:trPr>
          <w:trHeight w:val="300"/>
        </w:trPr>
        <w:tc>
          <w:tcPr>
            <w:tcW w:w="1022" w:type="dxa"/>
            <w:shd w:val="clear" w:color="auto" w:fill="auto"/>
            <w:noWrap/>
            <w:vAlign w:val="bottom"/>
          </w:tcPr>
          <w:p w14:paraId="1B3A273D" w14:textId="62FCBA8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4.1</w:t>
            </w:r>
          </w:p>
        </w:tc>
        <w:tc>
          <w:tcPr>
            <w:tcW w:w="4553" w:type="dxa"/>
            <w:shd w:val="clear" w:color="auto" w:fill="auto"/>
            <w:noWrap/>
            <w:vAlign w:val="bottom"/>
          </w:tcPr>
          <w:p w14:paraId="21001957" w14:textId="148BC3D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Introduction</w:t>
            </w:r>
          </w:p>
        </w:tc>
        <w:tc>
          <w:tcPr>
            <w:tcW w:w="1800" w:type="dxa"/>
            <w:shd w:val="clear" w:color="auto" w:fill="auto"/>
            <w:noWrap/>
            <w:vAlign w:val="bottom"/>
          </w:tcPr>
          <w:p w14:paraId="1BD8F1B4" w14:textId="50E545A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CBD4AB9" w14:textId="06AD1D9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F13168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77DD94B4"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0657977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D5D22EE" w14:textId="20F2313C" w:rsidR="0006361A" w:rsidRPr="00B21BDE" w:rsidRDefault="0006361A" w:rsidP="0006361A">
            <w:pPr>
              <w:spacing w:after="0" w:line="240" w:lineRule="auto"/>
              <w:rPr>
                <w:rFonts w:eastAsia="Times New Roman" w:cstheme="minorHAnsi"/>
                <w:sz w:val="20"/>
                <w:szCs w:val="20"/>
              </w:rPr>
            </w:pPr>
          </w:p>
        </w:tc>
        <w:tc>
          <w:tcPr>
            <w:tcW w:w="1712" w:type="dxa"/>
          </w:tcPr>
          <w:p w14:paraId="550BF3B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E7BE113" w14:textId="46913DD2" w:rsidTr="004347CF">
        <w:trPr>
          <w:trHeight w:val="300"/>
        </w:trPr>
        <w:tc>
          <w:tcPr>
            <w:tcW w:w="1022" w:type="dxa"/>
            <w:shd w:val="clear" w:color="auto" w:fill="auto"/>
            <w:noWrap/>
            <w:vAlign w:val="bottom"/>
          </w:tcPr>
          <w:p w14:paraId="457C92DB" w14:textId="3A55C7A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4.2</w:t>
            </w:r>
          </w:p>
        </w:tc>
        <w:tc>
          <w:tcPr>
            <w:tcW w:w="4553" w:type="dxa"/>
            <w:shd w:val="clear" w:color="auto" w:fill="auto"/>
            <w:noWrap/>
            <w:vAlign w:val="bottom"/>
          </w:tcPr>
          <w:p w14:paraId="571AADAE" w14:textId="07D8632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Background</w:t>
            </w:r>
          </w:p>
        </w:tc>
        <w:tc>
          <w:tcPr>
            <w:tcW w:w="1800" w:type="dxa"/>
            <w:shd w:val="clear" w:color="auto" w:fill="auto"/>
            <w:noWrap/>
            <w:vAlign w:val="bottom"/>
          </w:tcPr>
          <w:p w14:paraId="3585C90C" w14:textId="136085B8"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87EAD38" w14:textId="78F6A04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248D9AF"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4865CD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9655B19"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D8721C5" w14:textId="6959E9A5" w:rsidR="0006361A" w:rsidRPr="00B21BDE" w:rsidRDefault="0006361A" w:rsidP="0006361A">
            <w:pPr>
              <w:spacing w:after="0" w:line="240" w:lineRule="auto"/>
              <w:rPr>
                <w:rFonts w:eastAsia="Times New Roman" w:cstheme="minorHAnsi"/>
                <w:sz w:val="20"/>
                <w:szCs w:val="20"/>
              </w:rPr>
            </w:pPr>
          </w:p>
        </w:tc>
        <w:tc>
          <w:tcPr>
            <w:tcW w:w="1712" w:type="dxa"/>
          </w:tcPr>
          <w:p w14:paraId="4CFD7DA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2CB4EEC" w14:textId="33CB2E44" w:rsidTr="004347CF">
        <w:trPr>
          <w:trHeight w:val="300"/>
        </w:trPr>
        <w:tc>
          <w:tcPr>
            <w:tcW w:w="1022" w:type="dxa"/>
            <w:shd w:val="clear" w:color="auto" w:fill="auto"/>
            <w:noWrap/>
            <w:vAlign w:val="bottom"/>
          </w:tcPr>
          <w:p w14:paraId="61764F4C" w14:textId="2870E6F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4.3</w:t>
            </w:r>
          </w:p>
        </w:tc>
        <w:tc>
          <w:tcPr>
            <w:tcW w:w="4553" w:type="dxa"/>
            <w:shd w:val="clear" w:color="auto" w:fill="auto"/>
            <w:noWrap/>
            <w:vAlign w:val="bottom"/>
          </w:tcPr>
          <w:p w14:paraId="12CCF5B2" w14:textId="0E58894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IMO's strategy for the development and implementation of e-navigation</w:t>
            </w:r>
          </w:p>
        </w:tc>
        <w:tc>
          <w:tcPr>
            <w:tcW w:w="1800" w:type="dxa"/>
            <w:shd w:val="clear" w:color="auto" w:fill="auto"/>
            <w:noWrap/>
            <w:vAlign w:val="bottom"/>
          </w:tcPr>
          <w:p w14:paraId="5BFA7465" w14:textId="75979846"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32503284" w14:textId="53B99EB4"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2289DEC"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3F2EF49"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06B3BD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B5D6AE7" w14:textId="0064A71A" w:rsidR="0006361A" w:rsidRPr="00B21BDE" w:rsidRDefault="0006361A" w:rsidP="0006361A">
            <w:pPr>
              <w:spacing w:after="0" w:line="240" w:lineRule="auto"/>
              <w:rPr>
                <w:rFonts w:eastAsia="Times New Roman" w:cstheme="minorHAnsi"/>
                <w:sz w:val="20"/>
                <w:szCs w:val="20"/>
              </w:rPr>
            </w:pPr>
          </w:p>
        </w:tc>
        <w:tc>
          <w:tcPr>
            <w:tcW w:w="1712" w:type="dxa"/>
          </w:tcPr>
          <w:p w14:paraId="14BAA71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7452C17" w14:textId="57A81223" w:rsidTr="004347CF">
        <w:trPr>
          <w:trHeight w:val="300"/>
        </w:trPr>
        <w:tc>
          <w:tcPr>
            <w:tcW w:w="1022" w:type="dxa"/>
            <w:shd w:val="clear" w:color="auto" w:fill="auto"/>
            <w:noWrap/>
            <w:vAlign w:val="bottom"/>
          </w:tcPr>
          <w:p w14:paraId="3C9F7E4A" w14:textId="130A412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4.4</w:t>
            </w:r>
          </w:p>
        </w:tc>
        <w:tc>
          <w:tcPr>
            <w:tcW w:w="4553" w:type="dxa"/>
            <w:shd w:val="clear" w:color="auto" w:fill="auto"/>
            <w:noWrap/>
            <w:vAlign w:val="bottom"/>
          </w:tcPr>
          <w:p w14:paraId="4DBCAC75" w14:textId="0B73106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IALA's Role</w:t>
            </w:r>
          </w:p>
        </w:tc>
        <w:tc>
          <w:tcPr>
            <w:tcW w:w="1800" w:type="dxa"/>
            <w:shd w:val="clear" w:color="auto" w:fill="auto"/>
            <w:noWrap/>
            <w:vAlign w:val="bottom"/>
          </w:tcPr>
          <w:p w14:paraId="5A30DA98" w14:textId="5848E39B"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1F3EEE1C" w14:textId="7F50A73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E02E51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6E67958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E917F5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F170B62" w14:textId="1CE31461" w:rsidR="0006361A" w:rsidRPr="00B21BDE" w:rsidRDefault="0006361A" w:rsidP="0006361A">
            <w:pPr>
              <w:spacing w:after="0" w:line="240" w:lineRule="auto"/>
              <w:rPr>
                <w:rFonts w:eastAsia="Times New Roman" w:cstheme="minorHAnsi"/>
                <w:sz w:val="20"/>
                <w:szCs w:val="20"/>
              </w:rPr>
            </w:pPr>
          </w:p>
        </w:tc>
        <w:tc>
          <w:tcPr>
            <w:tcW w:w="1712" w:type="dxa"/>
          </w:tcPr>
          <w:p w14:paraId="65CCB62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F56061A" w14:textId="7976115F" w:rsidTr="004347CF">
        <w:trPr>
          <w:trHeight w:val="300"/>
        </w:trPr>
        <w:tc>
          <w:tcPr>
            <w:tcW w:w="1022" w:type="dxa"/>
            <w:shd w:val="clear" w:color="auto" w:fill="auto"/>
            <w:noWrap/>
            <w:vAlign w:val="bottom"/>
          </w:tcPr>
          <w:p w14:paraId="13B95B28" w14:textId="542CF1F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4.5</w:t>
            </w:r>
          </w:p>
        </w:tc>
        <w:tc>
          <w:tcPr>
            <w:tcW w:w="4553" w:type="dxa"/>
            <w:shd w:val="clear" w:color="auto" w:fill="auto"/>
            <w:noWrap/>
            <w:vAlign w:val="bottom"/>
          </w:tcPr>
          <w:p w14:paraId="48EAB71E" w14:textId="5B4BF8C8"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Maritime Service Portfolios</w:t>
            </w:r>
          </w:p>
        </w:tc>
        <w:tc>
          <w:tcPr>
            <w:tcW w:w="1800" w:type="dxa"/>
            <w:shd w:val="clear" w:color="auto" w:fill="auto"/>
            <w:noWrap/>
            <w:vAlign w:val="bottom"/>
          </w:tcPr>
          <w:p w14:paraId="6F7FCC78" w14:textId="0C93FF4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14D3F7E1" w14:textId="24B417F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2BD1F5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7CFE32C"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CAF458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C717FCD" w14:textId="3ED0007B" w:rsidR="0006361A" w:rsidRPr="00B21BDE" w:rsidRDefault="0006361A" w:rsidP="0006361A">
            <w:pPr>
              <w:spacing w:after="0" w:line="240" w:lineRule="auto"/>
              <w:rPr>
                <w:rFonts w:eastAsia="Times New Roman" w:cstheme="minorHAnsi"/>
                <w:sz w:val="20"/>
                <w:szCs w:val="20"/>
              </w:rPr>
            </w:pPr>
          </w:p>
        </w:tc>
        <w:tc>
          <w:tcPr>
            <w:tcW w:w="1712" w:type="dxa"/>
          </w:tcPr>
          <w:p w14:paraId="418563B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BF657BD" w14:textId="354F6D93" w:rsidTr="004347CF">
        <w:trPr>
          <w:trHeight w:val="300"/>
        </w:trPr>
        <w:tc>
          <w:tcPr>
            <w:tcW w:w="1022" w:type="dxa"/>
            <w:shd w:val="clear" w:color="auto" w:fill="auto"/>
            <w:noWrap/>
            <w:vAlign w:val="bottom"/>
          </w:tcPr>
          <w:p w14:paraId="7234BD41" w14:textId="2C09014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4.6</w:t>
            </w:r>
          </w:p>
        </w:tc>
        <w:tc>
          <w:tcPr>
            <w:tcW w:w="4553" w:type="dxa"/>
            <w:shd w:val="clear" w:color="auto" w:fill="auto"/>
            <w:noWrap/>
            <w:vAlign w:val="bottom"/>
          </w:tcPr>
          <w:p w14:paraId="6C4D6517" w14:textId="7083D03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Maritime Digital Infrastructure</w:t>
            </w:r>
          </w:p>
        </w:tc>
        <w:tc>
          <w:tcPr>
            <w:tcW w:w="1800" w:type="dxa"/>
            <w:shd w:val="clear" w:color="auto" w:fill="auto"/>
            <w:noWrap/>
            <w:vAlign w:val="bottom"/>
          </w:tcPr>
          <w:p w14:paraId="702C1492" w14:textId="0BD8E29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61E108F" w14:textId="1A79B5A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4A56E00"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00EBE97"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2F8E075"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008CBCC" w14:textId="7B0B1385" w:rsidR="0006361A" w:rsidRPr="00B21BDE" w:rsidRDefault="0006361A" w:rsidP="0006361A">
            <w:pPr>
              <w:spacing w:after="0" w:line="240" w:lineRule="auto"/>
              <w:rPr>
                <w:rFonts w:eastAsia="Times New Roman" w:cstheme="minorHAnsi"/>
                <w:sz w:val="20"/>
                <w:szCs w:val="20"/>
              </w:rPr>
            </w:pPr>
          </w:p>
        </w:tc>
        <w:tc>
          <w:tcPr>
            <w:tcW w:w="1712" w:type="dxa"/>
          </w:tcPr>
          <w:p w14:paraId="432B712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9F0ABF1" w14:textId="74A19DD7" w:rsidTr="004347CF">
        <w:trPr>
          <w:trHeight w:val="300"/>
        </w:trPr>
        <w:tc>
          <w:tcPr>
            <w:tcW w:w="1022" w:type="dxa"/>
            <w:shd w:val="clear" w:color="auto" w:fill="auto"/>
            <w:noWrap/>
            <w:vAlign w:val="bottom"/>
          </w:tcPr>
          <w:p w14:paraId="1490C6AE" w14:textId="4A3B096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4.7</w:t>
            </w:r>
          </w:p>
        </w:tc>
        <w:tc>
          <w:tcPr>
            <w:tcW w:w="4553" w:type="dxa"/>
            <w:shd w:val="clear" w:color="auto" w:fill="auto"/>
            <w:noWrap/>
            <w:vAlign w:val="bottom"/>
          </w:tcPr>
          <w:p w14:paraId="1122AC99" w14:textId="55E5B686"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Communications</w:t>
            </w:r>
          </w:p>
        </w:tc>
        <w:tc>
          <w:tcPr>
            <w:tcW w:w="1800" w:type="dxa"/>
            <w:shd w:val="clear" w:color="auto" w:fill="auto"/>
            <w:noWrap/>
            <w:vAlign w:val="bottom"/>
          </w:tcPr>
          <w:p w14:paraId="7A442393" w14:textId="68980C4B"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2315AEDF" w14:textId="2C1C7C6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E2D7F0D"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08C3F813"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C3DA749"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7574A29" w14:textId="50C7CE2E" w:rsidR="0006361A" w:rsidRPr="00B21BDE" w:rsidRDefault="0006361A" w:rsidP="0006361A">
            <w:pPr>
              <w:spacing w:after="0" w:line="240" w:lineRule="auto"/>
              <w:rPr>
                <w:rFonts w:eastAsia="Times New Roman" w:cstheme="minorHAnsi"/>
                <w:sz w:val="20"/>
                <w:szCs w:val="20"/>
              </w:rPr>
            </w:pPr>
          </w:p>
        </w:tc>
        <w:tc>
          <w:tcPr>
            <w:tcW w:w="1712" w:type="dxa"/>
          </w:tcPr>
          <w:p w14:paraId="773140C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9462256" w14:textId="378F2647" w:rsidTr="004347CF">
        <w:trPr>
          <w:trHeight w:val="300"/>
        </w:trPr>
        <w:tc>
          <w:tcPr>
            <w:tcW w:w="1022" w:type="dxa"/>
            <w:shd w:val="clear" w:color="auto" w:fill="auto"/>
            <w:noWrap/>
            <w:vAlign w:val="bottom"/>
          </w:tcPr>
          <w:p w14:paraId="4100ECF4" w14:textId="5BDC54A0"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4.8</w:t>
            </w:r>
          </w:p>
        </w:tc>
        <w:tc>
          <w:tcPr>
            <w:tcW w:w="4553" w:type="dxa"/>
            <w:shd w:val="clear" w:color="auto" w:fill="auto"/>
            <w:noWrap/>
            <w:vAlign w:val="bottom"/>
          </w:tcPr>
          <w:p w14:paraId="5B8F3384" w14:textId="2EA7719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Positioning, Navigation and Timing</w:t>
            </w:r>
          </w:p>
        </w:tc>
        <w:tc>
          <w:tcPr>
            <w:tcW w:w="1800" w:type="dxa"/>
            <w:shd w:val="clear" w:color="auto" w:fill="auto"/>
            <w:noWrap/>
            <w:vAlign w:val="bottom"/>
          </w:tcPr>
          <w:p w14:paraId="1FB837DB" w14:textId="68BD842C"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tcPr>
          <w:p w14:paraId="79438B6C" w14:textId="49846F6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8243D11"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89B5698"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FD0B13F"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11BD960" w14:textId="04475691" w:rsidR="0006361A" w:rsidRPr="00B21BDE" w:rsidRDefault="0006361A" w:rsidP="0006361A">
            <w:pPr>
              <w:spacing w:after="0" w:line="240" w:lineRule="auto"/>
              <w:rPr>
                <w:rFonts w:eastAsia="Times New Roman" w:cstheme="minorHAnsi"/>
                <w:sz w:val="20"/>
                <w:szCs w:val="20"/>
              </w:rPr>
            </w:pPr>
          </w:p>
        </w:tc>
        <w:tc>
          <w:tcPr>
            <w:tcW w:w="1712" w:type="dxa"/>
          </w:tcPr>
          <w:p w14:paraId="09BC41B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769FE0F" w14:textId="1632E899" w:rsidTr="004347CF">
        <w:trPr>
          <w:trHeight w:val="300"/>
        </w:trPr>
        <w:tc>
          <w:tcPr>
            <w:tcW w:w="1022" w:type="dxa"/>
            <w:shd w:val="clear" w:color="auto" w:fill="auto"/>
            <w:noWrap/>
            <w:vAlign w:val="bottom"/>
          </w:tcPr>
          <w:p w14:paraId="72A028E9" w14:textId="78B310C4"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4.9</w:t>
            </w:r>
          </w:p>
        </w:tc>
        <w:tc>
          <w:tcPr>
            <w:tcW w:w="4553" w:type="dxa"/>
            <w:shd w:val="clear" w:color="auto" w:fill="auto"/>
            <w:noWrap/>
            <w:vAlign w:val="bottom"/>
          </w:tcPr>
          <w:p w14:paraId="054E7386" w14:textId="0897388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Testbeds</w:t>
            </w:r>
          </w:p>
        </w:tc>
        <w:tc>
          <w:tcPr>
            <w:tcW w:w="1800" w:type="dxa"/>
            <w:shd w:val="clear" w:color="auto" w:fill="auto"/>
            <w:noWrap/>
            <w:vAlign w:val="bottom"/>
          </w:tcPr>
          <w:p w14:paraId="2DB29F57" w14:textId="2C612AC0"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tcPr>
          <w:p w14:paraId="3897A745" w14:textId="26B1E410"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10A00D8"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2FEA1F9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E91A30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4BE928A8" w14:textId="442C9D0C" w:rsidR="0006361A" w:rsidRPr="00B21BDE" w:rsidRDefault="0006361A" w:rsidP="0006361A">
            <w:pPr>
              <w:spacing w:after="0" w:line="240" w:lineRule="auto"/>
              <w:rPr>
                <w:rFonts w:eastAsia="Times New Roman" w:cstheme="minorHAnsi"/>
                <w:sz w:val="20"/>
                <w:szCs w:val="20"/>
              </w:rPr>
            </w:pPr>
          </w:p>
        </w:tc>
        <w:tc>
          <w:tcPr>
            <w:tcW w:w="1712" w:type="dxa"/>
          </w:tcPr>
          <w:p w14:paraId="3A11EF81" w14:textId="77777777" w:rsidR="0006361A" w:rsidRPr="00B21BDE" w:rsidRDefault="0006361A" w:rsidP="0006361A">
            <w:pPr>
              <w:spacing w:after="0" w:line="240" w:lineRule="auto"/>
              <w:rPr>
                <w:rFonts w:eastAsia="Times New Roman" w:cstheme="minorHAnsi"/>
                <w:sz w:val="20"/>
                <w:szCs w:val="20"/>
              </w:rPr>
            </w:pPr>
          </w:p>
        </w:tc>
      </w:tr>
    </w:tbl>
    <w:p w14:paraId="1993360C" w14:textId="48472E5F" w:rsidR="00E743D3" w:rsidRDefault="009A6BCD">
      <w:r>
        <w:br w:type="textWrapping" w:clear="all"/>
      </w:r>
    </w:p>
    <w:p w14:paraId="1522B507" w14:textId="77777777" w:rsidR="005E7678" w:rsidRDefault="005E7678"/>
    <w:sectPr w:rsidR="005E7678" w:rsidSect="0066157E">
      <w:headerReference w:type="even" r:id="rId12"/>
      <w:headerReference w:type="default" r:id="rId13"/>
      <w:footerReference w:type="even" r:id="rId14"/>
      <w:footerReference w:type="default" r:id="rId15"/>
      <w:headerReference w:type="first" r:id="rId16"/>
      <w:footerReference w:type="first" r:id="rId17"/>
      <w:pgSz w:w="20160" w:h="12240" w:orient="landscape" w:code="5"/>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20BA8" w14:textId="77777777" w:rsidR="00E66E12" w:rsidRDefault="00E66E12" w:rsidP="00F37C34">
      <w:pPr>
        <w:spacing w:after="0" w:line="240" w:lineRule="auto"/>
      </w:pPr>
      <w:r>
        <w:separator/>
      </w:r>
    </w:p>
  </w:endnote>
  <w:endnote w:type="continuationSeparator" w:id="0">
    <w:p w14:paraId="61D65858" w14:textId="77777777" w:rsidR="00E66E12" w:rsidRDefault="00E66E12" w:rsidP="00F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6B65B" w14:textId="77777777" w:rsidR="00806DD2" w:rsidRDefault="00806D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6890245"/>
      <w:docPartObj>
        <w:docPartGallery w:val="Page Numbers (Bottom of Page)"/>
        <w:docPartUnique/>
      </w:docPartObj>
    </w:sdtPr>
    <w:sdtEndPr>
      <w:rPr>
        <w:noProof/>
      </w:rPr>
    </w:sdtEndPr>
    <w:sdtContent>
      <w:p w14:paraId="298C1B9E" w14:textId="01846C32" w:rsidR="00E66E12" w:rsidRDefault="00E66E12">
        <w:pPr>
          <w:pStyle w:val="Footer"/>
          <w:jc w:val="center"/>
        </w:pPr>
        <w:r>
          <w:fldChar w:fldCharType="begin"/>
        </w:r>
        <w:r>
          <w:instrText xml:space="preserve"> PAGE   \* MERGEFORMAT </w:instrText>
        </w:r>
        <w:r>
          <w:fldChar w:fldCharType="separate"/>
        </w:r>
        <w:r w:rsidR="00672722">
          <w:rPr>
            <w:noProof/>
          </w:rPr>
          <w:t>4</w:t>
        </w:r>
        <w:r>
          <w:rPr>
            <w:noProof/>
          </w:rPr>
          <w:fldChar w:fldCharType="end"/>
        </w:r>
      </w:p>
    </w:sdtContent>
  </w:sdt>
  <w:p w14:paraId="1AA8EA55" w14:textId="77777777" w:rsidR="00E66E12" w:rsidRDefault="00E66E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A8003" w14:textId="77777777" w:rsidR="00806DD2" w:rsidRDefault="00806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AF465" w14:textId="77777777" w:rsidR="00E66E12" w:rsidRDefault="00E66E12" w:rsidP="00F37C34">
      <w:pPr>
        <w:spacing w:after="0" w:line="240" w:lineRule="auto"/>
      </w:pPr>
      <w:r>
        <w:separator/>
      </w:r>
    </w:p>
  </w:footnote>
  <w:footnote w:type="continuationSeparator" w:id="0">
    <w:p w14:paraId="11822054" w14:textId="77777777" w:rsidR="00E66E12" w:rsidRDefault="00E66E12" w:rsidP="00F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E5619" w14:textId="77777777" w:rsidR="00806DD2" w:rsidRDefault="00806D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5CD8A" w14:textId="25CEDCBD" w:rsidR="00806DD2" w:rsidRDefault="00806DD2">
    <w:pPr>
      <w:pStyle w:val="Header"/>
    </w:pPr>
    <w:r>
      <w:t>ARM</w:t>
    </w:r>
    <w:bookmarkStart w:id="17" w:name="_GoBack"/>
    <w:bookmarkEnd w:id="17"/>
    <w:r>
      <w:t>12-7.6.1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24AEA" w14:textId="77777777" w:rsidR="00806DD2" w:rsidRDefault="00806D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3D0"/>
    <w:multiLevelType w:val="multilevel"/>
    <w:tmpl w:val="E410E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D24EF8"/>
    <w:multiLevelType w:val="hybridMultilevel"/>
    <w:tmpl w:val="416882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1270F9"/>
    <w:multiLevelType w:val="hybridMultilevel"/>
    <w:tmpl w:val="C33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12C61"/>
    <w:multiLevelType w:val="multilevel"/>
    <w:tmpl w:val="8D94F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F176A0"/>
    <w:multiLevelType w:val="multilevel"/>
    <w:tmpl w:val="6D7C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13C2C"/>
    <w:multiLevelType w:val="multilevel"/>
    <w:tmpl w:val="53289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105E9A"/>
    <w:multiLevelType w:val="hybridMultilevel"/>
    <w:tmpl w:val="26922C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B2673"/>
    <w:multiLevelType w:val="multilevel"/>
    <w:tmpl w:val="9E9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37739D"/>
    <w:multiLevelType w:val="multilevel"/>
    <w:tmpl w:val="58448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AA04C6"/>
    <w:multiLevelType w:val="hybridMultilevel"/>
    <w:tmpl w:val="79CE6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F701E7"/>
    <w:multiLevelType w:val="multilevel"/>
    <w:tmpl w:val="3D8ED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4071B3"/>
    <w:multiLevelType w:val="multilevel"/>
    <w:tmpl w:val="59A46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6E32EA"/>
    <w:multiLevelType w:val="hybridMultilevel"/>
    <w:tmpl w:val="A036A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8B5AB3"/>
    <w:multiLevelType w:val="multilevel"/>
    <w:tmpl w:val="A2B23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E66916"/>
    <w:multiLevelType w:val="multilevel"/>
    <w:tmpl w:val="7A2E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FC408A"/>
    <w:multiLevelType w:val="hybridMultilevel"/>
    <w:tmpl w:val="F5508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5"/>
    <w:lvlOverride w:ilvl="0">
      <w:startOverride w:val="1"/>
    </w:lvlOverride>
  </w:num>
  <w:num w:numId="4">
    <w:abstractNumId w:val="7"/>
    <w:lvlOverride w:ilvl="0">
      <w:startOverride w:val="1"/>
    </w:lvlOverride>
  </w:num>
  <w:num w:numId="5">
    <w:abstractNumId w:val="4"/>
    <w:lvlOverride w:ilvl="0">
      <w:startOverride w:val="1"/>
    </w:lvlOverride>
  </w:num>
  <w:num w:numId="6">
    <w:abstractNumId w:val="13"/>
    <w:lvlOverride w:ilvl="0">
      <w:startOverride w:val="1"/>
    </w:lvlOverride>
  </w:num>
  <w:num w:numId="7">
    <w:abstractNumId w:val="8"/>
    <w:lvlOverride w:ilvl="0">
      <w:startOverride w:val="2"/>
    </w:lvlOverride>
  </w:num>
  <w:num w:numId="8">
    <w:abstractNumId w:val="14"/>
    <w:lvlOverride w:ilvl="0">
      <w:startOverride w:val="1"/>
    </w:lvlOverride>
  </w:num>
  <w:num w:numId="9">
    <w:abstractNumId w:val="3"/>
    <w:lvlOverride w:ilvl="0">
      <w:startOverride w:val="3"/>
    </w:lvlOverride>
  </w:num>
  <w:num w:numId="10">
    <w:abstractNumId w:val="0"/>
    <w:lvlOverride w:ilvl="0">
      <w:startOverride w:val="1"/>
    </w:lvlOverride>
  </w:num>
  <w:num w:numId="11">
    <w:abstractNumId w:val="11"/>
    <w:lvlOverride w:ilvl="0">
      <w:startOverride w:val="4"/>
    </w:lvlOverride>
  </w:num>
  <w:num w:numId="12">
    <w:abstractNumId w:val="10"/>
    <w:lvlOverride w:ilvl="0">
      <w:startOverride w:val="1"/>
    </w:lvlOverride>
  </w:num>
  <w:num w:numId="13">
    <w:abstractNumId w:val="2"/>
  </w:num>
  <w:num w:numId="14">
    <w:abstractNumId w:val="1"/>
  </w:num>
  <w:num w:numId="15">
    <w:abstractNumId w:val="6"/>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Mahon, Natasha">
    <w15:presenceInfo w15:providerId="AD" w15:userId="S-1-5-21-334392860-1687531001-4089495415-471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yMDY1sTAxNjUyNbNU0lEKTi0uzszPAykwrwUAAACfJSwAAAA="/>
  </w:docVars>
  <w:rsids>
    <w:rsidRoot w:val="007E52B2"/>
    <w:rsid w:val="00000E93"/>
    <w:rsid w:val="00002E2F"/>
    <w:rsid w:val="00004437"/>
    <w:rsid w:val="00010B52"/>
    <w:rsid w:val="000128E1"/>
    <w:rsid w:val="00012A41"/>
    <w:rsid w:val="00013396"/>
    <w:rsid w:val="00022DB2"/>
    <w:rsid w:val="000234F0"/>
    <w:rsid w:val="00023510"/>
    <w:rsid w:val="0002455D"/>
    <w:rsid w:val="00025176"/>
    <w:rsid w:val="0002768B"/>
    <w:rsid w:val="00032BFD"/>
    <w:rsid w:val="000339E0"/>
    <w:rsid w:val="00042064"/>
    <w:rsid w:val="00042173"/>
    <w:rsid w:val="00044D7C"/>
    <w:rsid w:val="000472C3"/>
    <w:rsid w:val="00047632"/>
    <w:rsid w:val="000522D4"/>
    <w:rsid w:val="000535F9"/>
    <w:rsid w:val="00057858"/>
    <w:rsid w:val="000630DD"/>
    <w:rsid w:val="0006361A"/>
    <w:rsid w:val="000637DD"/>
    <w:rsid w:val="0007330F"/>
    <w:rsid w:val="00074BF6"/>
    <w:rsid w:val="00081243"/>
    <w:rsid w:val="00084B79"/>
    <w:rsid w:val="00086616"/>
    <w:rsid w:val="0009169E"/>
    <w:rsid w:val="000969D1"/>
    <w:rsid w:val="000A0309"/>
    <w:rsid w:val="000B0FB5"/>
    <w:rsid w:val="000B34F2"/>
    <w:rsid w:val="000B3AE9"/>
    <w:rsid w:val="000C49EC"/>
    <w:rsid w:val="000D5F61"/>
    <w:rsid w:val="000E4A0C"/>
    <w:rsid w:val="000F1E65"/>
    <w:rsid w:val="000F2989"/>
    <w:rsid w:val="000F31C9"/>
    <w:rsid w:val="000F427C"/>
    <w:rsid w:val="000F5E8A"/>
    <w:rsid w:val="000F6009"/>
    <w:rsid w:val="001009E9"/>
    <w:rsid w:val="00105530"/>
    <w:rsid w:val="0011238F"/>
    <w:rsid w:val="00112B9D"/>
    <w:rsid w:val="0012380D"/>
    <w:rsid w:val="001319BF"/>
    <w:rsid w:val="00132592"/>
    <w:rsid w:val="00132E94"/>
    <w:rsid w:val="00135CB5"/>
    <w:rsid w:val="0014107B"/>
    <w:rsid w:val="0014130E"/>
    <w:rsid w:val="00145A06"/>
    <w:rsid w:val="00146C73"/>
    <w:rsid w:val="00147335"/>
    <w:rsid w:val="00150610"/>
    <w:rsid w:val="001549C0"/>
    <w:rsid w:val="00155BDE"/>
    <w:rsid w:val="00161D18"/>
    <w:rsid w:val="001627E2"/>
    <w:rsid w:val="00163CC2"/>
    <w:rsid w:val="00166E4C"/>
    <w:rsid w:val="00170181"/>
    <w:rsid w:val="00171226"/>
    <w:rsid w:val="001746D9"/>
    <w:rsid w:val="00174821"/>
    <w:rsid w:val="00182109"/>
    <w:rsid w:val="00183224"/>
    <w:rsid w:val="0018616A"/>
    <w:rsid w:val="0018662A"/>
    <w:rsid w:val="001931EA"/>
    <w:rsid w:val="00194C16"/>
    <w:rsid w:val="00195A54"/>
    <w:rsid w:val="001A1BC2"/>
    <w:rsid w:val="001A253F"/>
    <w:rsid w:val="001A65B1"/>
    <w:rsid w:val="001A6D26"/>
    <w:rsid w:val="001A716D"/>
    <w:rsid w:val="001A7E46"/>
    <w:rsid w:val="001B062F"/>
    <w:rsid w:val="001B170D"/>
    <w:rsid w:val="001B56F5"/>
    <w:rsid w:val="001B612D"/>
    <w:rsid w:val="001C3589"/>
    <w:rsid w:val="001C41CE"/>
    <w:rsid w:val="001D23ED"/>
    <w:rsid w:val="001D6AEB"/>
    <w:rsid w:val="001D7D49"/>
    <w:rsid w:val="001E3D58"/>
    <w:rsid w:val="001E3E63"/>
    <w:rsid w:val="001E5ED2"/>
    <w:rsid w:val="001E68D8"/>
    <w:rsid w:val="001E702A"/>
    <w:rsid w:val="001F0CCC"/>
    <w:rsid w:val="001F1F6D"/>
    <w:rsid w:val="001F4A56"/>
    <w:rsid w:val="001F4A6A"/>
    <w:rsid w:val="001F56AF"/>
    <w:rsid w:val="001F6327"/>
    <w:rsid w:val="001F6ECB"/>
    <w:rsid w:val="001F7EE9"/>
    <w:rsid w:val="00200374"/>
    <w:rsid w:val="00207C74"/>
    <w:rsid w:val="002132F3"/>
    <w:rsid w:val="0021611B"/>
    <w:rsid w:val="002166CA"/>
    <w:rsid w:val="00221435"/>
    <w:rsid w:val="00224CA5"/>
    <w:rsid w:val="00225C9E"/>
    <w:rsid w:val="0023077F"/>
    <w:rsid w:val="002327B6"/>
    <w:rsid w:val="002364BA"/>
    <w:rsid w:val="00245BAA"/>
    <w:rsid w:val="00254324"/>
    <w:rsid w:val="002613FF"/>
    <w:rsid w:val="0026199D"/>
    <w:rsid w:val="002636E8"/>
    <w:rsid w:val="00265A1B"/>
    <w:rsid w:val="00266DAD"/>
    <w:rsid w:val="00273C6F"/>
    <w:rsid w:val="0027544A"/>
    <w:rsid w:val="00276031"/>
    <w:rsid w:val="0027637D"/>
    <w:rsid w:val="00276625"/>
    <w:rsid w:val="002771B7"/>
    <w:rsid w:val="002776E0"/>
    <w:rsid w:val="002807AC"/>
    <w:rsid w:val="002864EB"/>
    <w:rsid w:val="00292578"/>
    <w:rsid w:val="002A1175"/>
    <w:rsid w:val="002A2DC5"/>
    <w:rsid w:val="002A7AC1"/>
    <w:rsid w:val="002B0409"/>
    <w:rsid w:val="002B0FCA"/>
    <w:rsid w:val="002B3EA7"/>
    <w:rsid w:val="002B686B"/>
    <w:rsid w:val="002C109C"/>
    <w:rsid w:val="002C1E99"/>
    <w:rsid w:val="002C3B09"/>
    <w:rsid w:val="002C60EC"/>
    <w:rsid w:val="002C6EAC"/>
    <w:rsid w:val="002C6F68"/>
    <w:rsid w:val="002E58F8"/>
    <w:rsid w:val="002F0529"/>
    <w:rsid w:val="002F1326"/>
    <w:rsid w:val="002F1888"/>
    <w:rsid w:val="002F19B3"/>
    <w:rsid w:val="002F1C93"/>
    <w:rsid w:val="002F24A0"/>
    <w:rsid w:val="002F5AB8"/>
    <w:rsid w:val="002F60AA"/>
    <w:rsid w:val="002F685C"/>
    <w:rsid w:val="002F7E21"/>
    <w:rsid w:val="0030363F"/>
    <w:rsid w:val="00313382"/>
    <w:rsid w:val="00314424"/>
    <w:rsid w:val="00314AA1"/>
    <w:rsid w:val="00314FDF"/>
    <w:rsid w:val="00316685"/>
    <w:rsid w:val="00321A61"/>
    <w:rsid w:val="00325D6E"/>
    <w:rsid w:val="00326D31"/>
    <w:rsid w:val="00330EF9"/>
    <w:rsid w:val="00334259"/>
    <w:rsid w:val="0033643C"/>
    <w:rsid w:val="003412CA"/>
    <w:rsid w:val="0034293C"/>
    <w:rsid w:val="00345941"/>
    <w:rsid w:val="00350962"/>
    <w:rsid w:val="003532B0"/>
    <w:rsid w:val="00356F88"/>
    <w:rsid w:val="00367F2A"/>
    <w:rsid w:val="0037004C"/>
    <w:rsid w:val="00370FB0"/>
    <w:rsid w:val="003727E7"/>
    <w:rsid w:val="003743E5"/>
    <w:rsid w:val="003747AA"/>
    <w:rsid w:val="00374ABC"/>
    <w:rsid w:val="00375BC6"/>
    <w:rsid w:val="00380C65"/>
    <w:rsid w:val="0038140F"/>
    <w:rsid w:val="003823B3"/>
    <w:rsid w:val="003834B7"/>
    <w:rsid w:val="00383F96"/>
    <w:rsid w:val="0038426C"/>
    <w:rsid w:val="00385FAD"/>
    <w:rsid w:val="003869EE"/>
    <w:rsid w:val="003905FF"/>
    <w:rsid w:val="00390910"/>
    <w:rsid w:val="0039145C"/>
    <w:rsid w:val="00393B1A"/>
    <w:rsid w:val="0039510E"/>
    <w:rsid w:val="003A28CB"/>
    <w:rsid w:val="003B1860"/>
    <w:rsid w:val="003B1EAD"/>
    <w:rsid w:val="003B1F1E"/>
    <w:rsid w:val="003B67DA"/>
    <w:rsid w:val="003C0A87"/>
    <w:rsid w:val="003C191D"/>
    <w:rsid w:val="003C339D"/>
    <w:rsid w:val="003C45EA"/>
    <w:rsid w:val="003C5917"/>
    <w:rsid w:val="003C5C90"/>
    <w:rsid w:val="003C61D7"/>
    <w:rsid w:val="003C6C75"/>
    <w:rsid w:val="003D006B"/>
    <w:rsid w:val="003D3FB4"/>
    <w:rsid w:val="003D7704"/>
    <w:rsid w:val="003E1A4C"/>
    <w:rsid w:val="003E4285"/>
    <w:rsid w:val="003F09CC"/>
    <w:rsid w:val="003F171F"/>
    <w:rsid w:val="003F222C"/>
    <w:rsid w:val="003F76F3"/>
    <w:rsid w:val="003F7B75"/>
    <w:rsid w:val="004033F7"/>
    <w:rsid w:val="00405887"/>
    <w:rsid w:val="00405CE4"/>
    <w:rsid w:val="00411360"/>
    <w:rsid w:val="00416164"/>
    <w:rsid w:val="00416E46"/>
    <w:rsid w:val="0041712C"/>
    <w:rsid w:val="00417987"/>
    <w:rsid w:val="00421A96"/>
    <w:rsid w:val="00427B46"/>
    <w:rsid w:val="00427C97"/>
    <w:rsid w:val="0043026F"/>
    <w:rsid w:val="00431E7F"/>
    <w:rsid w:val="004347CF"/>
    <w:rsid w:val="00435B49"/>
    <w:rsid w:val="004440DF"/>
    <w:rsid w:val="00446BC4"/>
    <w:rsid w:val="00447C1D"/>
    <w:rsid w:val="00451013"/>
    <w:rsid w:val="00461D60"/>
    <w:rsid w:val="004701FE"/>
    <w:rsid w:val="00470A6F"/>
    <w:rsid w:val="00471FEA"/>
    <w:rsid w:val="00477EF3"/>
    <w:rsid w:val="00480D7F"/>
    <w:rsid w:val="00484267"/>
    <w:rsid w:val="0048426B"/>
    <w:rsid w:val="00485950"/>
    <w:rsid w:val="004861F7"/>
    <w:rsid w:val="00486AAD"/>
    <w:rsid w:val="00491B42"/>
    <w:rsid w:val="00492422"/>
    <w:rsid w:val="00493414"/>
    <w:rsid w:val="004939D7"/>
    <w:rsid w:val="004A10A5"/>
    <w:rsid w:val="004A54DD"/>
    <w:rsid w:val="004A6F8C"/>
    <w:rsid w:val="004B2E35"/>
    <w:rsid w:val="004B4F53"/>
    <w:rsid w:val="004C1940"/>
    <w:rsid w:val="004C62DC"/>
    <w:rsid w:val="004D1467"/>
    <w:rsid w:val="004D2669"/>
    <w:rsid w:val="004D323F"/>
    <w:rsid w:val="004D4F06"/>
    <w:rsid w:val="004D7D6F"/>
    <w:rsid w:val="004E0593"/>
    <w:rsid w:val="004E2714"/>
    <w:rsid w:val="004E2F4D"/>
    <w:rsid w:val="004E74D2"/>
    <w:rsid w:val="004E7BA9"/>
    <w:rsid w:val="004F086F"/>
    <w:rsid w:val="004F1611"/>
    <w:rsid w:val="004F1F3A"/>
    <w:rsid w:val="004F381E"/>
    <w:rsid w:val="00502152"/>
    <w:rsid w:val="005075D4"/>
    <w:rsid w:val="00507870"/>
    <w:rsid w:val="00510F9C"/>
    <w:rsid w:val="00511BE5"/>
    <w:rsid w:val="00521203"/>
    <w:rsid w:val="0052498E"/>
    <w:rsid w:val="00525D8A"/>
    <w:rsid w:val="00533D09"/>
    <w:rsid w:val="00535B64"/>
    <w:rsid w:val="00537043"/>
    <w:rsid w:val="005414B5"/>
    <w:rsid w:val="00545F20"/>
    <w:rsid w:val="00556175"/>
    <w:rsid w:val="00556D81"/>
    <w:rsid w:val="00561EBF"/>
    <w:rsid w:val="00563679"/>
    <w:rsid w:val="00565CEB"/>
    <w:rsid w:val="005759B4"/>
    <w:rsid w:val="00575A41"/>
    <w:rsid w:val="0057625B"/>
    <w:rsid w:val="005765FA"/>
    <w:rsid w:val="00576F59"/>
    <w:rsid w:val="0058315F"/>
    <w:rsid w:val="00584AD1"/>
    <w:rsid w:val="00586BB9"/>
    <w:rsid w:val="00586E89"/>
    <w:rsid w:val="00591CBA"/>
    <w:rsid w:val="005938ED"/>
    <w:rsid w:val="00593D78"/>
    <w:rsid w:val="0059554E"/>
    <w:rsid w:val="00595AC8"/>
    <w:rsid w:val="00596169"/>
    <w:rsid w:val="005A1717"/>
    <w:rsid w:val="005A639A"/>
    <w:rsid w:val="005B040A"/>
    <w:rsid w:val="005B17BB"/>
    <w:rsid w:val="005B5A5E"/>
    <w:rsid w:val="005B6C9C"/>
    <w:rsid w:val="005B6E0B"/>
    <w:rsid w:val="005C0F22"/>
    <w:rsid w:val="005C13A1"/>
    <w:rsid w:val="005C1D1C"/>
    <w:rsid w:val="005C738F"/>
    <w:rsid w:val="005D0FA8"/>
    <w:rsid w:val="005D1896"/>
    <w:rsid w:val="005D50EA"/>
    <w:rsid w:val="005E0B32"/>
    <w:rsid w:val="005E38E1"/>
    <w:rsid w:val="005E7678"/>
    <w:rsid w:val="005F3425"/>
    <w:rsid w:val="005F6AB2"/>
    <w:rsid w:val="005F7A82"/>
    <w:rsid w:val="00603D67"/>
    <w:rsid w:val="0060621E"/>
    <w:rsid w:val="0060689B"/>
    <w:rsid w:val="00606D62"/>
    <w:rsid w:val="00611B8C"/>
    <w:rsid w:val="00612B70"/>
    <w:rsid w:val="00615EF5"/>
    <w:rsid w:val="00627244"/>
    <w:rsid w:val="00630B35"/>
    <w:rsid w:val="006373CD"/>
    <w:rsid w:val="00643EC7"/>
    <w:rsid w:val="00644088"/>
    <w:rsid w:val="00644972"/>
    <w:rsid w:val="00645A0F"/>
    <w:rsid w:val="00647883"/>
    <w:rsid w:val="00655A87"/>
    <w:rsid w:val="00656EB2"/>
    <w:rsid w:val="00660934"/>
    <w:rsid w:val="00660AC1"/>
    <w:rsid w:val="0066157E"/>
    <w:rsid w:val="0066159D"/>
    <w:rsid w:val="006631D9"/>
    <w:rsid w:val="00666D84"/>
    <w:rsid w:val="0066763F"/>
    <w:rsid w:val="00667E28"/>
    <w:rsid w:val="0067015E"/>
    <w:rsid w:val="00671D7B"/>
    <w:rsid w:val="00672722"/>
    <w:rsid w:val="00672A85"/>
    <w:rsid w:val="006731A4"/>
    <w:rsid w:val="0067629E"/>
    <w:rsid w:val="00677FB5"/>
    <w:rsid w:val="00681629"/>
    <w:rsid w:val="00684625"/>
    <w:rsid w:val="006857BE"/>
    <w:rsid w:val="00685AFC"/>
    <w:rsid w:val="00686BAA"/>
    <w:rsid w:val="00691896"/>
    <w:rsid w:val="00692ADA"/>
    <w:rsid w:val="00694D34"/>
    <w:rsid w:val="006A042D"/>
    <w:rsid w:val="006A1DB6"/>
    <w:rsid w:val="006A6E67"/>
    <w:rsid w:val="006A7CC0"/>
    <w:rsid w:val="006B01BA"/>
    <w:rsid w:val="006B3B3F"/>
    <w:rsid w:val="006B7112"/>
    <w:rsid w:val="006C2C4D"/>
    <w:rsid w:val="006C2F58"/>
    <w:rsid w:val="006C2FA7"/>
    <w:rsid w:val="006C44E6"/>
    <w:rsid w:val="006C5C79"/>
    <w:rsid w:val="006C678C"/>
    <w:rsid w:val="006C6CC6"/>
    <w:rsid w:val="006C7F6A"/>
    <w:rsid w:val="006D5E22"/>
    <w:rsid w:val="006D6D45"/>
    <w:rsid w:val="006E6B0F"/>
    <w:rsid w:val="006E6B29"/>
    <w:rsid w:val="006F33AF"/>
    <w:rsid w:val="006F3ED2"/>
    <w:rsid w:val="006F7DE5"/>
    <w:rsid w:val="00700A75"/>
    <w:rsid w:val="0070293A"/>
    <w:rsid w:val="00705142"/>
    <w:rsid w:val="00705767"/>
    <w:rsid w:val="00711D04"/>
    <w:rsid w:val="007122E7"/>
    <w:rsid w:val="00714495"/>
    <w:rsid w:val="0071661D"/>
    <w:rsid w:val="00716A85"/>
    <w:rsid w:val="0072028A"/>
    <w:rsid w:val="00723A78"/>
    <w:rsid w:val="007247F5"/>
    <w:rsid w:val="007248D4"/>
    <w:rsid w:val="00727A30"/>
    <w:rsid w:val="0073295B"/>
    <w:rsid w:val="00734997"/>
    <w:rsid w:val="007355BA"/>
    <w:rsid w:val="00735BFD"/>
    <w:rsid w:val="00740889"/>
    <w:rsid w:val="007415CD"/>
    <w:rsid w:val="00742E9F"/>
    <w:rsid w:val="00743B87"/>
    <w:rsid w:val="00744134"/>
    <w:rsid w:val="00746760"/>
    <w:rsid w:val="007527F6"/>
    <w:rsid w:val="00752886"/>
    <w:rsid w:val="007538F4"/>
    <w:rsid w:val="00757924"/>
    <w:rsid w:val="007638D0"/>
    <w:rsid w:val="007675AF"/>
    <w:rsid w:val="00770055"/>
    <w:rsid w:val="00770110"/>
    <w:rsid w:val="00774884"/>
    <w:rsid w:val="00774ADC"/>
    <w:rsid w:val="00777615"/>
    <w:rsid w:val="00777F49"/>
    <w:rsid w:val="00791A6B"/>
    <w:rsid w:val="007946FE"/>
    <w:rsid w:val="00794AE6"/>
    <w:rsid w:val="00794C3D"/>
    <w:rsid w:val="007A3EA9"/>
    <w:rsid w:val="007A4283"/>
    <w:rsid w:val="007A52EB"/>
    <w:rsid w:val="007B23FD"/>
    <w:rsid w:val="007B705D"/>
    <w:rsid w:val="007C61DA"/>
    <w:rsid w:val="007C730A"/>
    <w:rsid w:val="007D13C2"/>
    <w:rsid w:val="007D1C75"/>
    <w:rsid w:val="007D26DB"/>
    <w:rsid w:val="007D59FE"/>
    <w:rsid w:val="007E0545"/>
    <w:rsid w:val="007E097C"/>
    <w:rsid w:val="007E131D"/>
    <w:rsid w:val="007E4AB7"/>
    <w:rsid w:val="007E52B2"/>
    <w:rsid w:val="007E6DBD"/>
    <w:rsid w:val="007E7E66"/>
    <w:rsid w:val="007F0868"/>
    <w:rsid w:val="007F3387"/>
    <w:rsid w:val="007F6B8D"/>
    <w:rsid w:val="008049BB"/>
    <w:rsid w:val="0080527C"/>
    <w:rsid w:val="00806DD2"/>
    <w:rsid w:val="008071FC"/>
    <w:rsid w:val="008130E1"/>
    <w:rsid w:val="008143B5"/>
    <w:rsid w:val="008176E7"/>
    <w:rsid w:val="00820302"/>
    <w:rsid w:val="008251A0"/>
    <w:rsid w:val="00826BFD"/>
    <w:rsid w:val="008416A4"/>
    <w:rsid w:val="00844D2E"/>
    <w:rsid w:val="00845304"/>
    <w:rsid w:val="00845ACF"/>
    <w:rsid w:val="00847974"/>
    <w:rsid w:val="0086057E"/>
    <w:rsid w:val="00861F93"/>
    <w:rsid w:val="00862DBE"/>
    <w:rsid w:val="008654B8"/>
    <w:rsid w:val="0086575A"/>
    <w:rsid w:val="00865AEE"/>
    <w:rsid w:val="0087103D"/>
    <w:rsid w:val="0087388A"/>
    <w:rsid w:val="00874493"/>
    <w:rsid w:val="00875FCF"/>
    <w:rsid w:val="008770FF"/>
    <w:rsid w:val="008774A2"/>
    <w:rsid w:val="00877A8F"/>
    <w:rsid w:val="008801E8"/>
    <w:rsid w:val="00880CD7"/>
    <w:rsid w:val="00882E23"/>
    <w:rsid w:val="00893ADF"/>
    <w:rsid w:val="008948E8"/>
    <w:rsid w:val="008A1640"/>
    <w:rsid w:val="008A3F13"/>
    <w:rsid w:val="008B013C"/>
    <w:rsid w:val="008B15B9"/>
    <w:rsid w:val="008B60FF"/>
    <w:rsid w:val="008B6F32"/>
    <w:rsid w:val="008C2BDD"/>
    <w:rsid w:val="008C49A7"/>
    <w:rsid w:val="008C524F"/>
    <w:rsid w:val="008D69BA"/>
    <w:rsid w:val="008E02F0"/>
    <w:rsid w:val="008E07FA"/>
    <w:rsid w:val="008E226C"/>
    <w:rsid w:val="008E3FE7"/>
    <w:rsid w:val="008F0303"/>
    <w:rsid w:val="008F0417"/>
    <w:rsid w:val="008F199E"/>
    <w:rsid w:val="008F1BFE"/>
    <w:rsid w:val="008F245D"/>
    <w:rsid w:val="008F24CA"/>
    <w:rsid w:val="008F4BD6"/>
    <w:rsid w:val="008F5D68"/>
    <w:rsid w:val="008F7ABC"/>
    <w:rsid w:val="009023C3"/>
    <w:rsid w:val="0090287F"/>
    <w:rsid w:val="009100AB"/>
    <w:rsid w:val="00911C30"/>
    <w:rsid w:val="00912B14"/>
    <w:rsid w:val="00915AD8"/>
    <w:rsid w:val="00920670"/>
    <w:rsid w:val="009209A0"/>
    <w:rsid w:val="00921532"/>
    <w:rsid w:val="00921EA9"/>
    <w:rsid w:val="0092400D"/>
    <w:rsid w:val="00925487"/>
    <w:rsid w:val="00927250"/>
    <w:rsid w:val="009310B9"/>
    <w:rsid w:val="00932C5D"/>
    <w:rsid w:val="009377ED"/>
    <w:rsid w:val="00941105"/>
    <w:rsid w:val="009463D6"/>
    <w:rsid w:val="0095074F"/>
    <w:rsid w:val="0095181D"/>
    <w:rsid w:val="00960063"/>
    <w:rsid w:val="00961367"/>
    <w:rsid w:val="009613EE"/>
    <w:rsid w:val="00965736"/>
    <w:rsid w:val="009657C4"/>
    <w:rsid w:val="009658D7"/>
    <w:rsid w:val="0096730F"/>
    <w:rsid w:val="00981D10"/>
    <w:rsid w:val="00983DB4"/>
    <w:rsid w:val="00984288"/>
    <w:rsid w:val="00990011"/>
    <w:rsid w:val="009905D3"/>
    <w:rsid w:val="009909C1"/>
    <w:rsid w:val="00991577"/>
    <w:rsid w:val="009929EE"/>
    <w:rsid w:val="0099565B"/>
    <w:rsid w:val="009A19EC"/>
    <w:rsid w:val="009A1D46"/>
    <w:rsid w:val="009A6BCD"/>
    <w:rsid w:val="009A6D33"/>
    <w:rsid w:val="009B1640"/>
    <w:rsid w:val="009B254B"/>
    <w:rsid w:val="009B4FD2"/>
    <w:rsid w:val="009B6D69"/>
    <w:rsid w:val="009B7BFA"/>
    <w:rsid w:val="009C59B4"/>
    <w:rsid w:val="009C5FDA"/>
    <w:rsid w:val="009D2576"/>
    <w:rsid w:val="009D67B4"/>
    <w:rsid w:val="009D6C79"/>
    <w:rsid w:val="009D6F36"/>
    <w:rsid w:val="009D7E13"/>
    <w:rsid w:val="009E25FB"/>
    <w:rsid w:val="009E41E3"/>
    <w:rsid w:val="009E4B70"/>
    <w:rsid w:val="009F1F6F"/>
    <w:rsid w:val="009F4729"/>
    <w:rsid w:val="00A04D26"/>
    <w:rsid w:val="00A0700C"/>
    <w:rsid w:val="00A074A6"/>
    <w:rsid w:val="00A10948"/>
    <w:rsid w:val="00A10CCE"/>
    <w:rsid w:val="00A1415A"/>
    <w:rsid w:val="00A161FD"/>
    <w:rsid w:val="00A21E89"/>
    <w:rsid w:val="00A3172A"/>
    <w:rsid w:val="00A34859"/>
    <w:rsid w:val="00A364EB"/>
    <w:rsid w:val="00A425E6"/>
    <w:rsid w:val="00A42F78"/>
    <w:rsid w:val="00A45FBC"/>
    <w:rsid w:val="00A512D6"/>
    <w:rsid w:val="00A53CBD"/>
    <w:rsid w:val="00A5565D"/>
    <w:rsid w:val="00A556F0"/>
    <w:rsid w:val="00A56487"/>
    <w:rsid w:val="00A56B9A"/>
    <w:rsid w:val="00A5727B"/>
    <w:rsid w:val="00A62358"/>
    <w:rsid w:val="00A63F6D"/>
    <w:rsid w:val="00A65382"/>
    <w:rsid w:val="00A736BE"/>
    <w:rsid w:val="00A82DDC"/>
    <w:rsid w:val="00A8409F"/>
    <w:rsid w:val="00A84475"/>
    <w:rsid w:val="00A85022"/>
    <w:rsid w:val="00A85696"/>
    <w:rsid w:val="00A9107D"/>
    <w:rsid w:val="00A92B84"/>
    <w:rsid w:val="00A938CF"/>
    <w:rsid w:val="00A94CDB"/>
    <w:rsid w:val="00A95711"/>
    <w:rsid w:val="00AA1679"/>
    <w:rsid w:val="00AA178B"/>
    <w:rsid w:val="00AA386D"/>
    <w:rsid w:val="00AA3ADD"/>
    <w:rsid w:val="00AA420B"/>
    <w:rsid w:val="00AA692D"/>
    <w:rsid w:val="00AB0418"/>
    <w:rsid w:val="00AB2626"/>
    <w:rsid w:val="00AB31F5"/>
    <w:rsid w:val="00AB35BA"/>
    <w:rsid w:val="00AB3948"/>
    <w:rsid w:val="00AB7578"/>
    <w:rsid w:val="00AB7F8C"/>
    <w:rsid w:val="00AC31B0"/>
    <w:rsid w:val="00AC3878"/>
    <w:rsid w:val="00AC3DA9"/>
    <w:rsid w:val="00AC4FC8"/>
    <w:rsid w:val="00AD2BDC"/>
    <w:rsid w:val="00AE27F1"/>
    <w:rsid w:val="00AE5698"/>
    <w:rsid w:val="00AF0FFE"/>
    <w:rsid w:val="00B03D48"/>
    <w:rsid w:val="00B041E2"/>
    <w:rsid w:val="00B079CD"/>
    <w:rsid w:val="00B07BF2"/>
    <w:rsid w:val="00B07CF0"/>
    <w:rsid w:val="00B07E0F"/>
    <w:rsid w:val="00B104B3"/>
    <w:rsid w:val="00B200F8"/>
    <w:rsid w:val="00B21BDE"/>
    <w:rsid w:val="00B229F1"/>
    <w:rsid w:val="00B23372"/>
    <w:rsid w:val="00B26C63"/>
    <w:rsid w:val="00B26D24"/>
    <w:rsid w:val="00B319E6"/>
    <w:rsid w:val="00B321A3"/>
    <w:rsid w:val="00B3654D"/>
    <w:rsid w:val="00B40482"/>
    <w:rsid w:val="00B40C49"/>
    <w:rsid w:val="00B4257D"/>
    <w:rsid w:val="00B43CE0"/>
    <w:rsid w:val="00B43F3D"/>
    <w:rsid w:val="00B461B2"/>
    <w:rsid w:val="00B54660"/>
    <w:rsid w:val="00B54A75"/>
    <w:rsid w:val="00B632DC"/>
    <w:rsid w:val="00B64519"/>
    <w:rsid w:val="00B71B76"/>
    <w:rsid w:val="00B7392C"/>
    <w:rsid w:val="00B775B9"/>
    <w:rsid w:val="00B812B1"/>
    <w:rsid w:val="00B868ED"/>
    <w:rsid w:val="00B86A73"/>
    <w:rsid w:val="00BA0546"/>
    <w:rsid w:val="00BA1E3A"/>
    <w:rsid w:val="00BA474F"/>
    <w:rsid w:val="00BA4CCC"/>
    <w:rsid w:val="00BA7A7D"/>
    <w:rsid w:val="00BB12FB"/>
    <w:rsid w:val="00BB1876"/>
    <w:rsid w:val="00BB28EA"/>
    <w:rsid w:val="00BB6191"/>
    <w:rsid w:val="00BB6555"/>
    <w:rsid w:val="00BB7E43"/>
    <w:rsid w:val="00BC6E72"/>
    <w:rsid w:val="00BC79AA"/>
    <w:rsid w:val="00BD0EF4"/>
    <w:rsid w:val="00BD18BA"/>
    <w:rsid w:val="00BD2CFB"/>
    <w:rsid w:val="00BE0DA5"/>
    <w:rsid w:val="00BE1DBB"/>
    <w:rsid w:val="00BE6CDD"/>
    <w:rsid w:val="00BF64C3"/>
    <w:rsid w:val="00C02176"/>
    <w:rsid w:val="00C032A1"/>
    <w:rsid w:val="00C043E8"/>
    <w:rsid w:val="00C07129"/>
    <w:rsid w:val="00C07A11"/>
    <w:rsid w:val="00C121E9"/>
    <w:rsid w:val="00C14B97"/>
    <w:rsid w:val="00C17A98"/>
    <w:rsid w:val="00C22C46"/>
    <w:rsid w:val="00C244D4"/>
    <w:rsid w:val="00C25A84"/>
    <w:rsid w:val="00C26B6F"/>
    <w:rsid w:val="00C345B6"/>
    <w:rsid w:val="00C35FD1"/>
    <w:rsid w:val="00C36E35"/>
    <w:rsid w:val="00C41200"/>
    <w:rsid w:val="00C44014"/>
    <w:rsid w:val="00C44B43"/>
    <w:rsid w:val="00C45C9A"/>
    <w:rsid w:val="00C46DA6"/>
    <w:rsid w:val="00C478B8"/>
    <w:rsid w:val="00C529C0"/>
    <w:rsid w:val="00C53388"/>
    <w:rsid w:val="00C64409"/>
    <w:rsid w:val="00C67613"/>
    <w:rsid w:val="00C704A1"/>
    <w:rsid w:val="00C745D8"/>
    <w:rsid w:val="00C80A34"/>
    <w:rsid w:val="00C830A4"/>
    <w:rsid w:val="00C8374B"/>
    <w:rsid w:val="00C84541"/>
    <w:rsid w:val="00C84ED8"/>
    <w:rsid w:val="00C852D3"/>
    <w:rsid w:val="00C859AD"/>
    <w:rsid w:val="00C92B99"/>
    <w:rsid w:val="00C946C2"/>
    <w:rsid w:val="00C955AC"/>
    <w:rsid w:val="00C9594F"/>
    <w:rsid w:val="00C96F8E"/>
    <w:rsid w:val="00CA1122"/>
    <w:rsid w:val="00CA7D07"/>
    <w:rsid w:val="00CC4C96"/>
    <w:rsid w:val="00CC5831"/>
    <w:rsid w:val="00CC60A4"/>
    <w:rsid w:val="00CD17EC"/>
    <w:rsid w:val="00CD307B"/>
    <w:rsid w:val="00CD30E6"/>
    <w:rsid w:val="00CF0AC1"/>
    <w:rsid w:val="00CF2EF4"/>
    <w:rsid w:val="00CF3541"/>
    <w:rsid w:val="00CF4831"/>
    <w:rsid w:val="00D00529"/>
    <w:rsid w:val="00D01422"/>
    <w:rsid w:val="00D02FA1"/>
    <w:rsid w:val="00D056DD"/>
    <w:rsid w:val="00D119C8"/>
    <w:rsid w:val="00D11B8E"/>
    <w:rsid w:val="00D13411"/>
    <w:rsid w:val="00D151DD"/>
    <w:rsid w:val="00D160C5"/>
    <w:rsid w:val="00D178F4"/>
    <w:rsid w:val="00D200A9"/>
    <w:rsid w:val="00D246E1"/>
    <w:rsid w:val="00D25388"/>
    <w:rsid w:val="00D26988"/>
    <w:rsid w:val="00D31782"/>
    <w:rsid w:val="00D330AC"/>
    <w:rsid w:val="00D33537"/>
    <w:rsid w:val="00D33941"/>
    <w:rsid w:val="00D33B4C"/>
    <w:rsid w:val="00D36290"/>
    <w:rsid w:val="00D372B5"/>
    <w:rsid w:val="00D378F7"/>
    <w:rsid w:val="00D405B2"/>
    <w:rsid w:val="00D4062D"/>
    <w:rsid w:val="00D4468B"/>
    <w:rsid w:val="00D46141"/>
    <w:rsid w:val="00D5133A"/>
    <w:rsid w:val="00D55399"/>
    <w:rsid w:val="00D60FC5"/>
    <w:rsid w:val="00D61130"/>
    <w:rsid w:val="00D61CA4"/>
    <w:rsid w:val="00D635F3"/>
    <w:rsid w:val="00D67DCB"/>
    <w:rsid w:val="00D70D3E"/>
    <w:rsid w:val="00D75A64"/>
    <w:rsid w:val="00D76271"/>
    <w:rsid w:val="00D77B7B"/>
    <w:rsid w:val="00D81423"/>
    <w:rsid w:val="00D96BE8"/>
    <w:rsid w:val="00DA04E8"/>
    <w:rsid w:val="00DA32E9"/>
    <w:rsid w:val="00DA3989"/>
    <w:rsid w:val="00DA7FA7"/>
    <w:rsid w:val="00DB3702"/>
    <w:rsid w:val="00DB41EB"/>
    <w:rsid w:val="00DB5F5C"/>
    <w:rsid w:val="00DB7C19"/>
    <w:rsid w:val="00DC0778"/>
    <w:rsid w:val="00DC765C"/>
    <w:rsid w:val="00DD3BCA"/>
    <w:rsid w:val="00DD6BF8"/>
    <w:rsid w:val="00DE2363"/>
    <w:rsid w:val="00DE37A0"/>
    <w:rsid w:val="00DE498B"/>
    <w:rsid w:val="00DF3527"/>
    <w:rsid w:val="00DF6E36"/>
    <w:rsid w:val="00DF70A6"/>
    <w:rsid w:val="00DF7280"/>
    <w:rsid w:val="00DF7895"/>
    <w:rsid w:val="00E07C00"/>
    <w:rsid w:val="00E10EF4"/>
    <w:rsid w:val="00E11327"/>
    <w:rsid w:val="00E114FC"/>
    <w:rsid w:val="00E140DC"/>
    <w:rsid w:val="00E15619"/>
    <w:rsid w:val="00E1685C"/>
    <w:rsid w:val="00E22CE9"/>
    <w:rsid w:val="00E300FE"/>
    <w:rsid w:val="00E358F5"/>
    <w:rsid w:val="00E35BCD"/>
    <w:rsid w:val="00E36123"/>
    <w:rsid w:val="00E4087A"/>
    <w:rsid w:val="00E44FB5"/>
    <w:rsid w:val="00E53C66"/>
    <w:rsid w:val="00E66E12"/>
    <w:rsid w:val="00E67900"/>
    <w:rsid w:val="00E7105D"/>
    <w:rsid w:val="00E723C6"/>
    <w:rsid w:val="00E72851"/>
    <w:rsid w:val="00E743D3"/>
    <w:rsid w:val="00E755D3"/>
    <w:rsid w:val="00E80749"/>
    <w:rsid w:val="00E90414"/>
    <w:rsid w:val="00E90DFD"/>
    <w:rsid w:val="00E948C1"/>
    <w:rsid w:val="00E9582F"/>
    <w:rsid w:val="00EA28AD"/>
    <w:rsid w:val="00EA4171"/>
    <w:rsid w:val="00EB4628"/>
    <w:rsid w:val="00EC0431"/>
    <w:rsid w:val="00EC2842"/>
    <w:rsid w:val="00EC3CE8"/>
    <w:rsid w:val="00EC55FE"/>
    <w:rsid w:val="00ED3380"/>
    <w:rsid w:val="00ED60FA"/>
    <w:rsid w:val="00EE0C0B"/>
    <w:rsid w:val="00EE1076"/>
    <w:rsid w:val="00EE21DA"/>
    <w:rsid w:val="00EF0915"/>
    <w:rsid w:val="00EF4099"/>
    <w:rsid w:val="00EF4A20"/>
    <w:rsid w:val="00F001F2"/>
    <w:rsid w:val="00F011B6"/>
    <w:rsid w:val="00F04F59"/>
    <w:rsid w:val="00F14850"/>
    <w:rsid w:val="00F152D6"/>
    <w:rsid w:val="00F17777"/>
    <w:rsid w:val="00F24E61"/>
    <w:rsid w:val="00F25A25"/>
    <w:rsid w:val="00F26892"/>
    <w:rsid w:val="00F27966"/>
    <w:rsid w:val="00F27DE8"/>
    <w:rsid w:val="00F32C31"/>
    <w:rsid w:val="00F36503"/>
    <w:rsid w:val="00F37B0A"/>
    <w:rsid w:val="00F37C34"/>
    <w:rsid w:val="00F40A73"/>
    <w:rsid w:val="00F40C83"/>
    <w:rsid w:val="00F44301"/>
    <w:rsid w:val="00F44EA4"/>
    <w:rsid w:val="00F45186"/>
    <w:rsid w:val="00F46350"/>
    <w:rsid w:val="00F507FD"/>
    <w:rsid w:val="00F50A34"/>
    <w:rsid w:val="00F50AA8"/>
    <w:rsid w:val="00F51301"/>
    <w:rsid w:val="00F51A79"/>
    <w:rsid w:val="00F52468"/>
    <w:rsid w:val="00F553A8"/>
    <w:rsid w:val="00F55FB3"/>
    <w:rsid w:val="00F56200"/>
    <w:rsid w:val="00F57A46"/>
    <w:rsid w:val="00F57F38"/>
    <w:rsid w:val="00F60DD8"/>
    <w:rsid w:val="00F615A1"/>
    <w:rsid w:val="00F624A8"/>
    <w:rsid w:val="00F6469B"/>
    <w:rsid w:val="00F74565"/>
    <w:rsid w:val="00F74824"/>
    <w:rsid w:val="00F750A5"/>
    <w:rsid w:val="00F81036"/>
    <w:rsid w:val="00F859E7"/>
    <w:rsid w:val="00F87142"/>
    <w:rsid w:val="00F9235F"/>
    <w:rsid w:val="00F9370D"/>
    <w:rsid w:val="00F94FB9"/>
    <w:rsid w:val="00F96A0D"/>
    <w:rsid w:val="00F97268"/>
    <w:rsid w:val="00FA1297"/>
    <w:rsid w:val="00FA3F59"/>
    <w:rsid w:val="00FA712E"/>
    <w:rsid w:val="00FA7CC8"/>
    <w:rsid w:val="00FB0053"/>
    <w:rsid w:val="00FB2E67"/>
    <w:rsid w:val="00FB6B8F"/>
    <w:rsid w:val="00FC118F"/>
    <w:rsid w:val="00FC5762"/>
    <w:rsid w:val="00FD1892"/>
    <w:rsid w:val="00FD18FF"/>
    <w:rsid w:val="00FD385C"/>
    <w:rsid w:val="00FE3C94"/>
    <w:rsid w:val="00FE6991"/>
    <w:rsid w:val="00FE7E3B"/>
    <w:rsid w:val="00FF01E0"/>
    <w:rsid w:val="00FF1AD7"/>
    <w:rsid w:val="00FF2235"/>
    <w:rsid w:val="00FF3F85"/>
    <w:rsid w:val="00FF6249"/>
    <w:rsid w:val="00FF7F7F"/>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12AEA"/>
  <w15:chartTrackingRefBased/>
  <w15:docId w15:val="{B444440E-2931-4E8C-B5C0-DE3C57B7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5A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5A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5D50E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5AC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45ACF"/>
    <w:rPr>
      <w:rFonts w:asciiTheme="majorHAnsi" w:eastAsiaTheme="majorEastAsia" w:hAnsiTheme="majorHAnsi" w:cstheme="majorBidi"/>
      <w:color w:val="2F5496" w:themeColor="accent1" w:themeShade="BF"/>
      <w:sz w:val="26"/>
      <w:szCs w:val="26"/>
    </w:rPr>
  </w:style>
  <w:style w:type="character" w:styleId="IntenseReference">
    <w:name w:val="Intense Reference"/>
    <w:basedOn w:val="DefaultParagraphFont"/>
    <w:uiPriority w:val="32"/>
    <w:qFormat/>
    <w:rsid w:val="006631D9"/>
    <w:rPr>
      <w:b/>
      <w:bCs/>
      <w:smallCaps/>
      <w:color w:val="4472C4" w:themeColor="accent1"/>
      <w:spacing w:val="5"/>
    </w:rPr>
  </w:style>
  <w:style w:type="table" w:styleId="TableGrid">
    <w:name w:val="Table Grid"/>
    <w:basedOn w:val="TableNormal"/>
    <w:uiPriority w:val="39"/>
    <w:rsid w:val="0073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6AEB"/>
    <w:pPr>
      <w:ind w:left="720"/>
      <w:contextualSpacing/>
    </w:pPr>
  </w:style>
  <w:style w:type="paragraph" w:styleId="NormalWeb">
    <w:name w:val="Normal (Web)"/>
    <w:basedOn w:val="Normal"/>
    <w:uiPriority w:val="99"/>
    <w:unhideWhenUsed/>
    <w:rsid w:val="006F33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31B0"/>
    <w:rPr>
      <w:color w:val="0000FF"/>
      <w:u w:val="single"/>
    </w:rPr>
  </w:style>
  <w:style w:type="character" w:customStyle="1" w:styleId="ff4">
    <w:name w:val="ff4"/>
    <w:basedOn w:val="DefaultParagraphFont"/>
    <w:rsid w:val="0018616A"/>
  </w:style>
  <w:style w:type="character" w:customStyle="1" w:styleId="ff2">
    <w:name w:val="ff2"/>
    <w:basedOn w:val="DefaultParagraphFont"/>
    <w:rsid w:val="0018616A"/>
  </w:style>
  <w:style w:type="character" w:customStyle="1" w:styleId="Heading5Char">
    <w:name w:val="Heading 5 Char"/>
    <w:basedOn w:val="DefaultParagraphFont"/>
    <w:link w:val="Heading5"/>
    <w:uiPriority w:val="9"/>
    <w:semiHidden/>
    <w:rsid w:val="005D50EA"/>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714495"/>
    <w:rPr>
      <w:b/>
      <w:bCs/>
    </w:rPr>
  </w:style>
  <w:style w:type="character" w:customStyle="1" w:styleId="UnresolvedMention1">
    <w:name w:val="Unresolved Mention1"/>
    <w:basedOn w:val="DefaultParagraphFont"/>
    <w:uiPriority w:val="99"/>
    <w:semiHidden/>
    <w:unhideWhenUsed/>
    <w:rsid w:val="00B86A73"/>
    <w:rPr>
      <w:color w:val="605E5C"/>
      <w:shd w:val="clear" w:color="auto" w:fill="E1DFDD"/>
    </w:rPr>
  </w:style>
  <w:style w:type="paragraph" w:styleId="BodyText">
    <w:name w:val="Body Text"/>
    <w:basedOn w:val="Normal"/>
    <w:link w:val="BodyTextChar"/>
    <w:qFormat/>
    <w:rsid w:val="001A1BC2"/>
    <w:pPr>
      <w:spacing w:after="120" w:line="240" w:lineRule="auto"/>
      <w:jc w:val="both"/>
    </w:pPr>
    <w:rPr>
      <w:rFonts w:ascii="Calibri" w:eastAsia="Batang" w:hAnsi="Calibri" w:cs="Calibri"/>
      <w:lang w:val="en-GB" w:eastAsia="en-GB"/>
    </w:rPr>
  </w:style>
  <w:style w:type="character" w:customStyle="1" w:styleId="BodyTextChar">
    <w:name w:val="Body Text Char"/>
    <w:basedOn w:val="DefaultParagraphFont"/>
    <w:link w:val="BodyText"/>
    <w:rsid w:val="001A1BC2"/>
    <w:rPr>
      <w:rFonts w:ascii="Calibri" w:eastAsia="Batang" w:hAnsi="Calibri" w:cs="Calibri"/>
      <w:lang w:val="en-GB" w:eastAsia="en-GB"/>
    </w:rPr>
  </w:style>
  <w:style w:type="paragraph" w:styleId="Title">
    <w:name w:val="Title"/>
    <w:basedOn w:val="Normal"/>
    <w:link w:val="TitleChar"/>
    <w:qFormat/>
    <w:rsid w:val="001A1BC2"/>
    <w:pPr>
      <w:spacing w:before="120" w:after="240" w:line="240" w:lineRule="auto"/>
      <w:jc w:val="center"/>
      <w:outlineLvl w:val="0"/>
    </w:pPr>
    <w:rPr>
      <w:rFonts w:eastAsia="Batang" w:cs="Arial"/>
      <w:b/>
      <w:bCs/>
      <w:kern w:val="28"/>
      <w:sz w:val="32"/>
      <w:szCs w:val="32"/>
      <w:lang w:val="en-GB" w:eastAsia="en-GB"/>
    </w:rPr>
  </w:style>
  <w:style w:type="character" w:customStyle="1" w:styleId="TitleChar">
    <w:name w:val="Title Char"/>
    <w:basedOn w:val="DefaultParagraphFont"/>
    <w:link w:val="Title"/>
    <w:rsid w:val="001A1BC2"/>
    <w:rPr>
      <w:rFonts w:eastAsia="Batang" w:cs="Arial"/>
      <w:b/>
      <w:bCs/>
      <w:kern w:val="28"/>
      <w:sz w:val="32"/>
      <w:szCs w:val="32"/>
      <w:lang w:val="en-GB" w:eastAsia="en-GB"/>
    </w:rPr>
  </w:style>
  <w:style w:type="paragraph" w:styleId="BalloonText">
    <w:name w:val="Balloon Text"/>
    <w:basedOn w:val="Normal"/>
    <w:link w:val="BalloonTextChar"/>
    <w:uiPriority w:val="99"/>
    <w:semiHidden/>
    <w:unhideWhenUsed/>
    <w:rsid w:val="006C2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FA7"/>
    <w:rPr>
      <w:rFonts w:ascii="Segoe UI" w:hAnsi="Segoe UI" w:cs="Segoe UI"/>
      <w:sz w:val="18"/>
      <w:szCs w:val="18"/>
    </w:rPr>
  </w:style>
  <w:style w:type="paragraph" w:styleId="Header">
    <w:name w:val="header"/>
    <w:basedOn w:val="Normal"/>
    <w:link w:val="HeaderChar"/>
    <w:uiPriority w:val="99"/>
    <w:unhideWhenUsed/>
    <w:rsid w:val="00F37C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C34"/>
  </w:style>
  <w:style w:type="paragraph" w:styleId="Footer">
    <w:name w:val="footer"/>
    <w:basedOn w:val="Normal"/>
    <w:link w:val="FooterChar"/>
    <w:uiPriority w:val="99"/>
    <w:unhideWhenUsed/>
    <w:rsid w:val="00F37C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942251">
      <w:bodyDiv w:val="1"/>
      <w:marLeft w:val="0"/>
      <w:marRight w:val="0"/>
      <w:marTop w:val="0"/>
      <w:marBottom w:val="0"/>
      <w:divBdr>
        <w:top w:val="none" w:sz="0" w:space="0" w:color="auto"/>
        <w:left w:val="none" w:sz="0" w:space="0" w:color="auto"/>
        <w:bottom w:val="none" w:sz="0" w:space="0" w:color="auto"/>
        <w:right w:val="none" w:sz="0" w:space="0" w:color="auto"/>
      </w:divBdr>
    </w:div>
    <w:div w:id="824005030">
      <w:bodyDiv w:val="1"/>
      <w:marLeft w:val="0"/>
      <w:marRight w:val="0"/>
      <w:marTop w:val="0"/>
      <w:marBottom w:val="0"/>
      <w:divBdr>
        <w:top w:val="none" w:sz="0" w:space="0" w:color="auto"/>
        <w:left w:val="none" w:sz="0" w:space="0" w:color="auto"/>
        <w:bottom w:val="none" w:sz="0" w:space="0" w:color="auto"/>
        <w:right w:val="none" w:sz="0" w:space="0" w:color="auto"/>
      </w:divBdr>
    </w:div>
    <w:div w:id="863329480">
      <w:bodyDiv w:val="1"/>
      <w:marLeft w:val="0"/>
      <w:marRight w:val="0"/>
      <w:marTop w:val="0"/>
      <w:marBottom w:val="0"/>
      <w:divBdr>
        <w:top w:val="none" w:sz="0" w:space="0" w:color="auto"/>
        <w:left w:val="none" w:sz="0" w:space="0" w:color="auto"/>
        <w:bottom w:val="none" w:sz="0" w:space="0" w:color="auto"/>
        <w:right w:val="none" w:sz="0" w:space="0" w:color="auto"/>
      </w:divBdr>
    </w:div>
    <w:div w:id="1022558937">
      <w:bodyDiv w:val="1"/>
      <w:marLeft w:val="0"/>
      <w:marRight w:val="0"/>
      <w:marTop w:val="0"/>
      <w:marBottom w:val="0"/>
      <w:divBdr>
        <w:top w:val="none" w:sz="0" w:space="0" w:color="auto"/>
        <w:left w:val="none" w:sz="0" w:space="0" w:color="auto"/>
        <w:bottom w:val="none" w:sz="0" w:space="0" w:color="auto"/>
        <w:right w:val="none" w:sz="0" w:space="0" w:color="auto"/>
      </w:divBdr>
    </w:div>
    <w:div w:id="1198814241">
      <w:bodyDiv w:val="1"/>
      <w:marLeft w:val="0"/>
      <w:marRight w:val="0"/>
      <w:marTop w:val="0"/>
      <w:marBottom w:val="0"/>
      <w:divBdr>
        <w:top w:val="none" w:sz="0" w:space="0" w:color="auto"/>
        <w:left w:val="none" w:sz="0" w:space="0" w:color="auto"/>
        <w:bottom w:val="none" w:sz="0" w:space="0" w:color="auto"/>
        <w:right w:val="none" w:sz="0" w:space="0" w:color="auto"/>
      </w:divBdr>
    </w:div>
    <w:div w:id="1694185249">
      <w:bodyDiv w:val="1"/>
      <w:marLeft w:val="0"/>
      <w:marRight w:val="0"/>
      <w:marTop w:val="0"/>
      <w:marBottom w:val="0"/>
      <w:divBdr>
        <w:top w:val="none" w:sz="0" w:space="0" w:color="auto"/>
        <w:left w:val="none" w:sz="0" w:space="0" w:color="auto"/>
        <w:bottom w:val="none" w:sz="0" w:space="0" w:color="auto"/>
        <w:right w:val="none" w:sz="0" w:space="0" w:color="auto"/>
      </w:divBdr>
    </w:div>
    <w:div w:id="1864049497">
      <w:bodyDiv w:val="1"/>
      <w:marLeft w:val="0"/>
      <w:marRight w:val="0"/>
      <w:marTop w:val="0"/>
      <w:marBottom w:val="0"/>
      <w:divBdr>
        <w:top w:val="none" w:sz="0" w:space="0" w:color="auto"/>
        <w:left w:val="none" w:sz="0" w:space="0" w:color="auto"/>
        <w:bottom w:val="none" w:sz="0" w:space="0" w:color="auto"/>
        <w:right w:val="none" w:sz="0" w:space="0" w:color="auto"/>
      </w:divBdr>
    </w:div>
    <w:div w:id="1990018677">
      <w:bodyDiv w:val="1"/>
      <w:marLeft w:val="0"/>
      <w:marRight w:val="0"/>
      <w:marTop w:val="0"/>
      <w:marBottom w:val="0"/>
      <w:divBdr>
        <w:top w:val="none" w:sz="0" w:space="0" w:color="auto"/>
        <w:left w:val="none" w:sz="0" w:space="0" w:color="auto"/>
        <w:bottom w:val="none" w:sz="0" w:space="0" w:color="auto"/>
        <w:right w:val="none" w:sz="0" w:space="0" w:color="auto"/>
      </w:divBdr>
    </w:div>
    <w:div w:id="199081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b.dale@thls.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jillian@jcjconsulting.net"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C3EF17-3BB4-41F1-A5F0-1193795BC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E962D6-B9DA-480B-BE54-30ABE3E07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7C5000-7F90-420F-9CB1-90D983D2B2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16</Pages>
  <Words>2373</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Minsu Jeon</dc:creator>
  <cp:keywords/>
  <dc:description/>
  <cp:lastModifiedBy>Kevin Gregory</cp:lastModifiedBy>
  <cp:revision>7</cp:revision>
  <cp:lastPrinted>2019-10-08T12:15:00Z</cp:lastPrinted>
  <dcterms:created xsi:type="dcterms:W3CDTF">2020-03-12T19:21:00Z</dcterms:created>
  <dcterms:modified xsi:type="dcterms:W3CDTF">2020-08-28T15:52:00Z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